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A12" w:rsidRPr="009044F1" w:rsidRDefault="00165A12" w:rsidP="00165A12">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65A12" w:rsidRPr="00BA7128" w:rsidRDefault="00165A12" w:rsidP="00165A12">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165A12" w:rsidRPr="009044F1" w:rsidRDefault="00165A12" w:rsidP="00165A12">
      <w:pPr>
        <w:pStyle w:val="BodyTextIndent"/>
        <w:widowControl w:val="0"/>
        <w:spacing w:after="160" w:line="240" w:lineRule="auto"/>
        <w:ind w:firstLine="0"/>
        <w:jc w:val="center"/>
        <w:rPr>
          <w:rFonts w:ascii="GHEA Grapalat" w:hAnsi="GHEA Grapalat"/>
          <w:i w:val="0"/>
          <w:sz w:val="24"/>
          <w:szCs w:val="24"/>
        </w:rPr>
      </w:pPr>
    </w:p>
    <w:p w:rsidR="00165A12" w:rsidRPr="00710204" w:rsidRDefault="00165A12" w:rsidP="00165A12">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Pr="004F2F45">
        <w:rPr>
          <w:rFonts w:ascii="GHEA Grapalat" w:hAnsi="GHEA Grapalat"/>
          <w:i w:val="0"/>
          <w:sz w:val="24"/>
          <w:szCs w:val="24"/>
        </w:rPr>
        <w:t>27</w:t>
      </w:r>
      <w:r w:rsidRPr="00EF11B9">
        <w:rPr>
          <w:rFonts w:ascii="GHEA Grapalat" w:hAnsi="GHEA Grapalat"/>
          <w:i w:val="0"/>
          <w:sz w:val="24"/>
          <w:szCs w:val="24"/>
        </w:rPr>
        <w:t>.</w:t>
      </w:r>
      <w:r w:rsidRPr="00EF11B9">
        <w:rPr>
          <w:rFonts w:ascii="GHEA Grapalat" w:hAnsi="GHEA Grapalat"/>
          <w:i w:val="0"/>
          <w:sz w:val="24"/>
          <w:szCs w:val="24"/>
          <w:lang w:val="hy-AM"/>
        </w:rPr>
        <w:t>0</w:t>
      </w:r>
      <w:r w:rsidRPr="004F2F45">
        <w:rPr>
          <w:rFonts w:ascii="GHEA Grapalat" w:hAnsi="GHEA Grapalat"/>
          <w:i w:val="0"/>
          <w:sz w:val="24"/>
          <w:szCs w:val="24"/>
        </w:rPr>
        <w:t>2</w:t>
      </w:r>
      <w:r w:rsidRPr="00EF11B9">
        <w:rPr>
          <w:rFonts w:ascii="GHEA Grapalat" w:hAnsi="GHEA Grapalat"/>
          <w:i w:val="0"/>
          <w:sz w:val="24"/>
          <w:szCs w:val="24"/>
        </w:rPr>
        <w:t>.202</w:t>
      </w:r>
      <w:r w:rsidRPr="004F2F45">
        <w:rPr>
          <w:rFonts w:ascii="GHEA Grapalat" w:hAnsi="GHEA Grapalat"/>
          <w:i w:val="0"/>
          <w:sz w:val="24"/>
          <w:szCs w:val="24"/>
        </w:rPr>
        <w:t>6</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165A12" w:rsidRPr="00BD39D8" w:rsidRDefault="00165A12" w:rsidP="00165A12">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-2</w:t>
      </w:r>
      <w:r w:rsidRPr="004F2F45">
        <w:rPr>
          <w:rFonts w:ascii="GHEA Grapalat" w:hAnsi="GHEA Grapalat"/>
        </w:rPr>
        <w:t>6</w:t>
      </w:r>
      <w:r>
        <w:rPr>
          <w:rFonts w:ascii="GHEA Grapalat" w:hAnsi="GHEA Grapalat"/>
        </w:rPr>
        <w:t>/</w:t>
      </w:r>
      <w:r w:rsidRPr="004F2F45">
        <w:rPr>
          <w:rFonts w:ascii="GHEA Grapalat" w:hAnsi="GHEA Grapalat"/>
        </w:rPr>
        <w:t>1</w:t>
      </w:r>
      <w:r w:rsidRPr="00956B41">
        <w:rPr>
          <w:rFonts w:ascii="GHEA Grapalat" w:hAnsi="GHEA Grapalat"/>
        </w:rPr>
        <w:t xml:space="preserve"> </w:t>
      </w:r>
      <w:r w:rsidRPr="00BD39D8">
        <w:rPr>
          <w:rFonts w:ascii="GHEA Grapalat" w:hAnsi="GHEA Grapalat"/>
        </w:rPr>
        <w:t xml:space="preserve"> </w:t>
      </w:r>
    </w:p>
    <w:p w:rsidR="00165A12" w:rsidRPr="00BD39D8" w:rsidRDefault="00165A12" w:rsidP="00165A12">
      <w:pPr>
        <w:jc w:val="center"/>
        <w:rPr>
          <w:rFonts w:ascii="GHEA Grapalat" w:hAnsi="GHEA Grapalat"/>
        </w:rPr>
      </w:pPr>
    </w:p>
    <w:p w:rsidR="00165A12" w:rsidRPr="009044F1" w:rsidRDefault="00165A12" w:rsidP="00165A12">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B551E">
        <w:rPr>
          <w:rFonts w:ascii="GHEA Grapalat" w:hAnsi="GHEA Grapalat"/>
          <w:i w:val="0"/>
          <w:sz w:val="24"/>
          <w:szCs w:val="24"/>
        </w:rPr>
        <w:t>ЗАО “Ергорсвет”</w:t>
      </w:r>
      <w:r>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Pr>
          <w:rFonts w:ascii="GHEA Grapalat" w:hAnsi="GHEA Grapalat"/>
          <w:i w:val="0"/>
          <w:sz w:val="24"/>
          <w:szCs w:val="24"/>
        </w:rPr>
        <w:t xml:space="preserve"> РА г.</w:t>
      </w:r>
      <w:r w:rsidRPr="00DA6BB1">
        <w:rPr>
          <w:rFonts w:ascii="GHEA Grapalat" w:hAnsi="GHEA Grapalat"/>
          <w:i w:val="0"/>
          <w:sz w:val="24"/>
          <w:szCs w:val="24"/>
        </w:rPr>
        <w:t xml:space="preserve"> </w:t>
      </w:r>
      <w:r>
        <w:rPr>
          <w:rFonts w:ascii="GHEA Grapalat" w:hAnsi="GHEA Grapalat"/>
          <w:i w:val="0"/>
          <w:sz w:val="24"/>
          <w:szCs w:val="24"/>
        </w:rPr>
        <w:t xml:space="preserve">Ереван, ул. Бузанда 1/4,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165A12" w:rsidRPr="00CA1520" w:rsidRDefault="00165A12" w:rsidP="00165A12">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E76FB">
        <w:rPr>
          <w:rFonts w:ascii="GHEA Grapalat" w:hAnsi="GHEA Grapalat"/>
          <w:i w:val="0"/>
          <w:sz w:val="24"/>
          <w:szCs w:val="24"/>
        </w:rPr>
        <w:t xml:space="preserve">светотехнических товаров </w:t>
      </w:r>
      <w:r>
        <w:rPr>
          <w:rFonts w:ascii="GHEA Grapalat" w:hAnsi="GHEA Grapalat"/>
          <w:i w:val="0"/>
          <w:sz w:val="24"/>
          <w:szCs w:val="24"/>
        </w:rPr>
        <w:t>(далее — договор).</w:t>
      </w:r>
    </w:p>
    <w:p w:rsidR="00165A12" w:rsidRPr="009044F1" w:rsidRDefault="00165A12" w:rsidP="00165A12">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165A12" w:rsidRPr="00F677F1" w:rsidRDefault="00165A12" w:rsidP="00165A12">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165A12" w:rsidRPr="003F762C" w:rsidRDefault="00165A12" w:rsidP="00165A12">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165A12" w:rsidRPr="00D5443D" w:rsidRDefault="00165A12" w:rsidP="00165A12">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165A12" w:rsidRPr="001E4E7F" w:rsidRDefault="00165A12" w:rsidP="00165A12">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w:t>
      </w:r>
      <w:r>
        <w:rPr>
          <w:rFonts w:ascii="GHEA Grapalat" w:hAnsi="GHEA Grapalat"/>
          <w:i w:val="0"/>
          <w:sz w:val="24"/>
          <w:szCs w:val="24"/>
        </w:rPr>
        <w:t xml:space="preserve"> </w:t>
      </w:r>
      <w:r w:rsidRPr="009F7C63">
        <w:rPr>
          <w:rFonts w:ascii="GHEA Grapalat" w:hAnsi="GHEA Grapalat"/>
          <w:i w:val="0"/>
          <w:sz w:val="24"/>
          <w:szCs w:val="24"/>
        </w:rPr>
        <w:t xml:space="preserve">Ереван, ул. Бузанда 1/4, </w:t>
      </w:r>
      <w:r w:rsidRPr="000F0CA8">
        <w:rPr>
          <w:rFonts w:ascii="GHEA Grapalat" w:hAnsi="GHEA Grapalat"/>
          <w:i w:val="0"/>
          <w:sz w:val="24"/>
          <w:szCs w:val="24"/>
        </w:rPr>
        <w:t>в документарной форме, до</w:t>
      </w:r>
      <w:r>
        <w:rPr>
          <w:rFonts w:ascii="GHEA Grapalat" w:hAnsi="GHEA Grapalat"/>
          <w:i w:val="0"/>
          <w:sz w:val="24"/>
          <w:szCs w:val="24"/>
        </w:rPr>
        <w:t xml:space="preserve"> </w:t>
      </w:r>
      <w:r w:rsidRPr="00165A12">
        <w:rPr>
          <w:rFonts w:ascii="GHEA Grapalat" w:hAnsi="GHEA Grapalat"/>
          <w:b/>
          <w:i w:val="0"/>
          <w:sz w:val="24"/>
          <w:szCs w:val="24"/>
        </w:rPr>
        <w:t xml:space="preserve">11:00 часов </w:t>
      </w:r>
      <w:r w:rsidRPr="004F2F45">
        <w:rPr>
          <w:rFonts w:ascii="GHEA Grapalat" w:hAnsi="GHEA Grapalat"/>
          <w:b/>
          <w:i w:val="0"/>
          <w:sz w:val="24"/>
          <w:szCs w:val="24"/>
        </w:rPr>
        <w:t>18</w:t>
      </w:r>
      <w:r w:rsidRPr="00165A12">
        <w:rPr>
          <w:rFonts w:ascii="GHEA Grapalat" w:hAnsi="GHEA Grapalat"/>
          <w:b/>
          <w:i w:val="0"/>
          <w:sz w:val="24"/>
          <w:szCs w:val="24"/>
        </w:rPr>
        <w:t>-го дня со дня</w:t>
      </w:r>
      <w:r w:rsidRPr="001E4E7F">
        <w:rPr>
          <w:rFonts w:ascii="GHEA Grapalat" w:hAnsi="GHEA Grapalat"/>
          <w:i w:val="0"/>
          <w:sz w:val="24"/>
          <w:szCs w:val="24"/>
        </w:rPr>
        <w:t xml:space="preserve"> опубликования настоящего объявления. Кроме армянского языка заявки могут быть поданы также на английском или русском языке.</w:t>
      </w:r>
    </w:p>
    <w:p w:rsidR="00165A12" w:rsidRPr="009F7C63" w:rsidRDefault="00165A12" w:rsidP="00165A12">
      <w:pPr>
        <w:pStyle w:val="BodyTextIndent"/>
        <w:spacing w:line="240" w:lineRule="auto"/>
        <w:ind w:firstLine="567"/>
        <w:rPr>
          <w:rFonts w:ascii="GHEA Grapalat" w:hAnsi="GHEA Grapalat"/>
          <w:i w:val="0"/>
          <w:sz w:val="24"/>
          <w:szCs w:val="24"/>
        </w:rPr>
      </w:pPr>
      <w:r w:rsidRPr="001E4E7F">
        <w:rPr>
          <w:rFonts w:ascii="GHEA Grapalat" w:hAnsi="GHEA Grapalat"/>
          <w:i w:val="0"/>
          <w:sz w:val="24"/>
          <w:szCs w:val="24"/>
        </w:rPr>
        <w:t>Вскрытие заявок будет проводиться по адресу РА г.Ереван, ул. Бузанда 1/4, в 11:00 часов,</w:t>
      </w:r>
      <w:r w:rsidRPr="001E4E7F">
        <w:rPr>
          <w:rFonts w:ascii="GHEA Grapalat" w:hAnsi="GHEA Grapalat"/>
          <w:b/>
          <w:i w:val="0"/>
          <w:sz w:val="24"/>
          <w:szCs w:val="24"/>
        </w:rPr>
        <w:t xml:space="preserve"> </w:t>
      </w:r>
      <w:r w:rsidRPr="00EF11B9">
        <w:rPr>
          <w:rFonts w:ascii="GHEA Grapalat" w:hAnsi="GHEA Grapalat"/>
          <w:b/>
          <w:i w:val="0"/>
          <w:sz w:val="24"/>
          <w:szCs w:val="24"/>
        </w:rPr>
        <w:t xml:space="preserve"> </w:t>
      </w:r>
      <w:r w:rsidRPr="004F2F45">
        <w:rPr>
          <w:rFonts w:ascii="GHEA Grapalat" w:hAnsi="GHEA Grapalat"/>
          <w:b/>
          <w:i w:val="0"/>
          <w:sz w:val="24"/>
          <w:szCs w:val="24"/>
        </w:rPr>
        <w:t>17</w:t>
      </w:r>
      <w:r w:rsidRPr="00EF11B9">
        <w:rPr>
          <w:rFonts w:ascii="GHEA Grapalat" w:hAnsi="GHEA Grapalat"/>
          <w:b/>
          <w:i w:val="0"/>
          <w:sz w:val="24"/>
          <w:szCs w:val="24"/>
        </w:rPr>
        <w:t>.0</w:t>
      </w:r>
      <w:r w:rsidRPr="004F2F45">
        <w:rPr>
          <w:rFonts w:ascii="GHEA Grapalat" w:hAnsi="GHEA Grapalat"/>
          <w:b/>
          <w:i w:val="0"/>
          <w:sz w:val="24"/>
          <w:szCs w:val="24"/>
        </w:rPr>
        <w:t>3</w:t>
      </w:r>
      <w:r w:rsidRPr="00EF11B9">
        <w:rPr>
          <w:rFonts w:ascii="GHEA Grapalat" w:hAnsi="GHEA Grapalat"/>
          <w:b/>
          <w:i w:val="0"/>
          <w:sz w:val="24"/>
          <w:szCs w:val="24"/>
        </w:rPr>
        <w:t>.202</w:t>
      </w:r>
      <w:r w:rsidRPr="004F2F45">
        <w:rPr>
          <w:rFonts w:ascii="GHEA Grapalat" w:hAnsi="GHEA Grapalat"/>
          <w:b/>
          <w:i w:val="0"/>
          <w:sz w:val="24"/>
          <w:szCs w:val="24"/>
        </w:rPr>
        <w:t>6</w:t>
      </w:r>
      <w:r w:rsidRPr="00EF11B9">
        <w:rPr>
          <w:rFonts w:ascii="GHEA Grapalat" w:hAnsi="GHEA Grapalat"/>
          <w:b/>
          <w:i w:val="0"/>
          <w:sz w:val="24"/>
          <w:szCs w:val="24"/>
        </w:rPr>
        <w:t>г</w:t>
      </w:r>
      <w:r w:rsidRPr="00EF11B9">
        <w:rPr>
          <w:rFonts w:ascii="GHEA Grapalat" w:hAnsi="GHEA Grapalat"/>
          <w:i w:val="0"/>
          <w:sz w:val="24"/>
          <w:szCs w:val="24"/>
        </w:rPr>
        <w:t>.</w:t>
      </w:r>
    </w:p>
    <w:p w:rsidR="00165A12" w:rsidRPr="001B32D9" w:rsidRDefault="00165A12" w:rsidP="00165A12">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65A12" w:rsidRDefault="00165A12" w:rsidP="00165A12">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4"/>
          <w:szCs w:val="24"/>
          <w:lang w:val="en-US"/>
        </w:rPr>
        <w:t>Нарин</w:t>
      </w:r>
      <w:r>
        <w:rPr>
          <w:rFonts w:ascii="GHEA Grapalat" w:hAnsi="GHEA Grapalat"/>
          <w:i w:val="0"/>
          <w:sz w:val="24"/>
          <w:szCs w:val="24"/>
        </w:rPr>
        <w:t>е</w:t>
      </w:r>
      <w:r>
        <w:rPr>
          <w:rFonts w:ascii="GHEA Grapalat" w:hAnsi="GHEA Grapalat"/>
          <w:i w:val="0"/>
          <w:sz w:val="24"/>
          <w:szCs w:val="24"/>
          <w:lang w:val="en-US"/>
        </w:rPr>
        <w:t xml:space="preserve"> Абраамян</w:t>
      </w:r>
      <w:r w:rsidRPr="00D653EE">
        <w:rPr>
          <w:rFonts w:ascii="GHEA Grapalat" w:hAnsi="GHEA Grapalat"/>
          <w:i w:val="0"/>
          <w:sz w:val="24"/>
          <w:szCs w:val="24"/>
        </w:rPr>
        <w:t>у</w:t>
      </w:r>
      <w:r>
        <w:rPr>
          <w:rFonts w:ascii="GHEA Grapalat" w:hAnsi="GHEA Grapalat"/>
          <w:i w:val="0"/>
          <w:sz w:val="24"/>
          <w:szCs w:val="24"/>
        </w:rPr>
        <w:t>.</w:t>
      </w:r>
    </w:p>
    <w:p w:rsidR="00165A12" w:rsidRPr="009044F1" w:rsidRDefault="00165A12" w:rsidP="00165A12">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Pr>
          <w:rFonts w:ascii="GHEA Grapalat" w:hAnsi="GHEA Grapalat"/>
          <w:i w:val="0"/>
          <w:sz w:val="24"/>
          <w:szCs w:val="24"/>
        </w:rPr>
        <w:t xml:space="preserve"> </w:t>
      </w:r>
      <w:r w:rsidRPr="009F7C63">
        <w:rPr>
          <w:rFonts w:ascii="GHEA Grapalat" w:hAnsi="GHEA Grapalat"/>
        </w:rPr>
        <w:t>010 54 39 80</w:t>
      </w:r>
    </w:p>
    <w:p w:rsidR="00165A12" w:rsidRDefault="00165A12" w:rsidP="00165A12">
      <w:pPr>
        <w:pStyle w:val="BodyTextIndent"/>
        <w:widowControl w:val="0"/>
        <w:spacing w:line="240" w:lineRule="auto"/>
        <w:ind w:left="1701" w:firstLine="0"/>
        <w:rPr>
          <w:rStyle w:val="Hyperlink"/>
          <w:rFonts w:ascii="GHEA Grapalat" w:hAnsi="GHEA Grapalat"/>
          <w:i w:val="0"/>
          <w:lang w:val="af-ZA"/>
        </w:rPr>
      </w:pPr>
      <w:r w:rsidRPr="009044F1">
        <w:rPr>
          <w:rFonts w:ascii="GHEA Grapalat" w:hAnsi="GHEA Grapalat"/>
          <w:i w:val="0"/>
          <w:sz w:val="24"/>
          <w:szCs w:val="24"/>
        </w:rPr>
        <w:t>Элек</w:t>
      </w:r>
      <w:r>
        <w:rPr>
          <w:rFonts w:ascii="GHEA Grapalat" w:hAnsi="GHEA Grapalat"/>
          <w:i w:val="0"/>
          <w:sz w:val="24"/>
          <w:szCs w:val="24"/>
        </w:rPr>
        <w:t xml:space="preserve">тронная почта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p>
    <w:p w:rsidR="00165A12" w:rsidRPr="003E14E9" w:rsidRDefault="00165A12" w:rsidP="00165A12">
      <w:pPr>
        <w:pStyle w:val="BodyTextIndent"/>
        <w:widowControl w:val="0"/>
        <w:spacing w:line="240" w:lineRule="auto"/>
        <w:ind w:left="1701" w:firstLine="0"/>
        <w:rPr>
          <w:rFonts w:ascii="GHEA Grapalat" w:hAnsi="GHEA Grapalat"/>
          <w:i w:val="0"/>
          <w:sz w:val="24"/>
          <w:szCs w:val="24"/>
        </w:rPr>
      </w:pPr>
      <w:r w:rsidRPr="003E14E9">
        <w:rPr>
          <w:rFonts w:ascii="GHEA Grapalat" w:hAnsi="GHEA Grapalat"/>
          <w:i w:val="0"/>
          <w:sz w:val="24"/>
          <w:szCs w:val="24"/>
        </w:rPr>
        <w:t>Заказчик ЗАО “Ергорсвет”</w:t>
      </w:r>
    </w:p>
    <w:p w:rsidR="00165A12" w:rsidRPr="00D5443D" w:rsidRDefault="00165A12" w:rsidP="00165A12">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165A12" w:rsidRPr="009044F1" w:rsidRDefault="00165A12" w:rsidP="00165A12">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165A12" w:rsidRPr="004F2F45" w:rsidRDefault="00165A12" w:rsidP="00165A1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-2</w:t>
      </w:r>
      <w:r w:rsidR="006B7257" w:rsidRPr="004F2F45">
        <w:rPr>
          <w:rFonts w:ascii="GHEA Grapalat" w:hAnsi="GHEA Grapalat"/>
        </w:rPr>
        <w:t>6</w:t>
      </w:r>
      <w:r w:rsidR="006B7257">
        <w:rPr>
          <w:rFonts w:ascii="GHEA Grapalat" w:hAnsi="GHEA Grapalat"/>
        </w:rPr>
        <w:t>/</w:t>
      </w:r>
      <w:r w:rsidR="006B7257" w:rsidRPr="004F2F45">
        <w:rPr>
          <w:rFonts w:ascii="GHEA Grapalat" w:hAnsi="GHEA Grapalat"/>
        </w:rPr>
        <w:t>1</w:t>
      </w:r>
    </w:p>
    <w:p w:rsidR="00165A12" w:rsidRPr="00016450" w:rsidRDefault="00165A12" w:rsidP="00165A1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Pr>
          <w:rFonts w:ascii="GHEA Grapalat" w:hAnsi="GHEA Grapalat"/>
          <w:i/>
          <w:lang w:val="hy-AM"/>
        </w:rPr>
        <w:t>2</w:t>
      </w:r>
      <w:r>
        <w:rPr>
          <w:rFonts w:ascii="GHEA Grapalat" w:hAnsi="GHEA Grapalat"/>
          <w:i/>
        </w:rPr>
        <w:t xml:space="preserve"> </w:t>
      </w:r>
      <w:r w:rsidRPr="00EF11B9">
        <w:rPr>
          <w:rFonts w:ascii="GHEA Grapalat" w:hAnsi="GHEA Grapalat"/>
          <w:i/>
        </w:rPr>
        <w:t xml:space="preserve">от </w:t>
      </w:r>
      <w:r w:rsidR="006B7257">
        <w:rPr>
          <w:rFonts w:ascii="GHEA Grapalat" w:hAnsi="GHEA Grapalat"/>
          <w:i/>
        </w:rPr>
        <w:t>2</w:t>
      </w:r>
      <w:r w:rsidR="006B7257" w:rsidRPr="004F2F45">
        <w:rPr>
          <w:rFonts w:ascii="GHEA Grapalat" w:hAnsi="GHEA Grapalat"/>
          <w:i/>
        </w:rPr>
        <w:t>7</w:t>
      </w:r>
      <w:r w:rsidRPr="00EF11B9">
        <w:rPr>
          <w:rFonts w:ascii="GHEA Grapalat" w:hAnsi="GHEA Grapalat"/>
          <w:i/>
        </w:rPr>
        <w:t>.0</w:t>
      </w:r>
      <w:r w:rsidR="006B7257" w:rsidRPr="004F2F45">
        <w:rPr>
          <w:rFonts w:ascii="GHEA Grapalat" w:hAnsi="GHEA Grapalat"/>
          <w:i/>
        </w:rPr>
        <w:t>2</w:t>
      </w:r>
      <w:r w:rsidRPr="00EF11B9">
        <w:rPr>
          <w:rFonts w:ascii="GHEA Grapalat" w:hAnsi="GHEA Grapalat"/>
          <w:i/>
        </w:rPr>
        <w:t>.202</w:t>
      </w:r>
      <w:r w:rsidR="006B7257" w:rsidRPr="004F2F45">
        <w:rPr>
          <w:rFonts w:ascii="GHEA Grapalat" w:hAnsi="GHEA Grapalat"/>
          <w:i/>
        </w:rPr>
        <w:t>6</w:t>
      </w:r>
      <w:r w:rsidRPr="00EF11B9">
        <w:rPr>
          <w:rFonts w:ascii="GHEA Grapalat" w:hAnsi="GHEA Grapalat"/>
          <w:i/>
        </w:rPr>
        <w:t>г.</w:t>
      </w:r>
    </w:p>
    <w:p w:rsidR="00165A12" w:rsidRPr="009044F1" w:rsidRDefault="00165A12" w:rsidP="00165A12">
      <w:pPr>
        <w:pStyle w:val="BodyText"/>
        <w:widowControl w:val="0"/>
        <w:spacing w:after="160"/>
        <w:ind w:right="-7" w:firstLine="567"/>
        <w:jc w:val="center"/>
        <w:rPr>
          <w:rFonts w:ascii="GHEA Grapalat" w:hAnsi="GHEA Grapalat"/>
        </w:rPr>
      </w:pPr>
    </w:p>
    <w:p w:rsidR="00165A12" w:rsidRPr="003A1EBB" w:rsidRDefault="00165A12" w:rsidP="00165A12">
      <w:pPr>
        <w:pStyle w:val="BodyText"/>
        <w:widowControl w:val="0"/>
        <w:spacing w:after="160"/>
        <w:ind w:right="-7" w:firstLine="567"/>
        <w:jc w:val="center"/>
        <w:rPr>
          <w:rFonts w:ascii="GHEA Grapalat" w:hAnsi="GHEA Grapalat"/>
        </w:rPr>
      </w:pPr>
    </w:p>
    <w:p w:rsidR="00165A12" w:rsidRPr="003A1EBB" w:rsidRDefault="00165A12" w:rsidP="00165A12">
      <w:pPr>
        <w:pStyle w:val="BodyText"/>
        <w:widowControl w:val="0"/>
        <w:spacing w:after="160"/>
        <w:ind w:right="-7" w:firstLine="567"/>
        <w:jc w:val="center"/>
        <w:rPr>
          <w:rFonts w:ascii="GHEA Grapalat" w:hAnsi="GHEA Grapalat"/>
        </w:rPr>
      </w:pPr>
    </w:p>
    <w:p w:rsidR="00165A12" w:rsidRPr="002106B9" w:rsidRDefault="00165A12" w:rsidP="00165A1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165A12" w:rsidRPr="00016450" w:rsidRDefault="00165A12" w:rsidP="00165A12">
      <w:pPr>
        <w:pStyle w:val="BodyText"/>
        <w:widowControl w:val="0"/>
        <w:spacing w:after="160" w:line="360" w:lineRule="auto"/>
        <w:ind w:right="-7"/>
        <w:jc w:val="center"/>
        <w:rPr>
          <w:rFonts w:ascii="GHEA Grapalat" w:hAnsi="GHEA Grapalat"/>
        </w:rPr>
      </w:pPr>
    </w:p>
    <w:p w:rsidR="00165A12" w:rsidRPr="00016450" w:rsidRDefault="00165A12" w:rsidP="00165A1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165A12" w:rsidRPr="00016450" w:rsidRDefault="00165A12" w:rsidP="00165A12">
      <w:pPr>
        <w:pStyle w:val="BodyText"/>
        <w:widowControl w:val="0"/>
        <w:spacing w:after="160" w:line="360" w:lineRule="auto"/>
        <w:ind w:right="-7"/>
        <w:jc w:val="center"/>
        <w:rPr>
          <w:rFonts w:ascii="GHEA Grapalat" w:hAnsi="GHEA Grapalat" w:cs="Sylfaen"/>
        </w:rPr>
      </w:pPr>
    </w:p>
    <w:p w:rsidR="00165A12" w:rsidRPr="00AA213D" w:rsidRDefault="00165A12" w:rsidP="00165A12">
      <w:pPr>
        <w:pStyle w:val="BodyText"/>
        <w:widowControl w:val="0"/>
        <w:spacing w:after="160" w:line="360" w:lineRule="auto"/>
        <w:ind w:right="-7"/>
        <w:jc w:val="center"/>
        <w:rPr>
          <w:rFonts w:ascii="GHEA Grapalat" w:hAnsi="GHEA Grapalat"/>
        </w:rPr>
      </w:pPr>
    </w:p>
    <w:p w:rsidR="00165A12" w:rsidRDefault="00165A12" w:rsidP="00165A12">
      <w:pPr>
        <w:pStyle w:val="BodyText"/>
        <w:widowControl w:val="0"/>
        <w:spacing w:after="0" w:line="276"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165A12" w:rsidRPr="00C90F08" w:rsidRDefault="00165A12" w:rsidP="00165A12">
      <w:pPr>
        <w:pStyle w:val="BodyText"/>
        <w:widowControl w:val="0"/>
        <w:spacing w:after="0" w:line="276" w:lineRule="auto"/>
        <w:ind w:right="-7"/>
        <w:jc w:val="center"/>
        <w:rPr>
          <w:rFonts w:ascii="GHEA Grapalat" w:hAnsi="GHEA Grapalat"/>
        </w:rPr>
      </w:pPr>
      <w:r w:rsidRPr="00F63B41">
        <w:rPr>
          <w:rFonts w:ascii="GHEA Grapalat" w:hAnsi="GHEA Grapalat"/>
        </w:rPr>
        <w:t xml:space="preserve">СВЕТОТЕХНИЧЕСКИХ ТОВАРОВ </w:t>
      </w:r>
      <w:r w:rsidRPr="006B26FE">
        <w:rPr>
          <w:rFonts w:ascii="Arial Unicode" w:hAnsi="Arial Unicode"/>
          <w:lang w:val="af-ZA"/>
        </w:rPr>
        <w:t xml:space="preserve"> </w:t>
      </w:r>
      <w:r w:rsidRPr="00016450">
        <w:rPr>
          <w:rFonts w:ascii="GHEA Grapalat" w:hAnsi="GHEA Grapalat"/>
        </w:rPr>
        <w:t xml:space="preserve">ДЛЯ НУЖД </w:t>
      </w:r>
    </w:p>
    <w:p w:rsidR="00165A12" w:rsidRPr="002106B9" w:rsidRDefault="00165A12" w:rsidP="00165A12">
      <w:pPr>
        <w:pStyle w:val="BodyText"/>
        <w:widowControl w:val="0"/>
        <w:spacing w:after="0" w:line="276" w:lineRule="auto"/>
        <w:ind w:right="-7"/>
        <w:jc w:val="center"/>
        <w:rPr>
          <w:rFonts w:ascii="GHEA Grapalat" w:hAnsi="GHEA Grapalat"/>
          <w:sz w:val="26"/>
        </w:rPr>
      </w:pPr>
      <w:r w:rsidRPr="002106B9">
        <w:rPr>
          <w:rFonts w:ascii="GHEA Grapalat" w:hAnsi="GHEA Grapalat"/>
          <w:sz w:val="26"/>
        </w:rPr>
        <w:t>ЗАО “ЕРГОРСВЕТ”</w:t>
      </w:r>
    </w:p>
    <w:p w:rsidR="00165A12" w:rsidRPr="009044F1" w:rsidRDefault="00165A12" w:rsidP="00165A12">
      <w:pPr>
        <w:pStyle w:val="BodyText"/>
        <w:widowControl w:val="0"/>
        <w:spacing w:after="160"/>
        <w:ind w:right="-7" w:firstLine="567"/>
        <w:jc w:val="center"/>
        <w:rPr>
          <w:rFonts w:ascii="GHEA Grapalat" w:hAnsi="GHEA Grapalat"/>
        </w:rPr>
      </w:pPr>
    </w:p>
    <w:p w:rsidR="00165A12" w:rsidRPr="009044F1" w:rsidRDefault="00165A12" w:rsidP="00165A12">
      <w:pPr>
        <w:pStyle w:val="BodyText"/>
        <w:widowControl w:val="0"/>
        <w:spacing w:after="160"/>
        <w:ind w:right="-7" w:firstLine="567"/>
        <w:jc w:val="center"/>
        <w:rPr>
          <w:rFonts w:ascii="GHEA Grapalat" w:hAnsi="GHEA Grapalat"/>
        </w:rPr>
      </w:pPr>
    </w:p>
    <w:p w:rsidR="00165A12" w:rsidRDefault="00165A12" w:rsidP="00165A12">
      <w:pPr>
        <w:rPr>
          <w:rFonts w:ascii="GHEA Grapalat" w:hAnsi="GHEA Grapalat"/>
        </w:rPr>
      </w:pPr>
      <w:r>
        <w:rPr>
          <w:rFonts w:ascii="GHEA Grapalat" w:hAnsi="GHEA Grapalat"/>
        </w:rPr>
        <w:br w:type="page"/>
      </w:r>
    </w:p>
    <w:p w:rsidR="00165A12" w:rsidRPr="009044F1" w:rsidRDefault="00165A12" w:rsidP="00165A12">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5A12" w:rsidRPr="009044F1" w:rsidRDefault="00165A12" w:rsidP="00165A12">
      <w:pPr>
        <w:widowControl w:val="0"/>
        <w:spacing w:after="160"/>
        <w:ind w:firstLine="567"/>
        <w:jc w:val="both"/>
        <w:rPr>
          <w:rFonts w:ascii="GHEA Grapalat" w:hAnsi="GHEA Grapalat"/>
          <w:i/>
        </w:rPr>
      </w:pPr>
    </w:p>
    <w:p w:rsidR="00165A12" w:rsidRPr="009044F1" w:rsidRDefault="00165A12" w:rsidP="00165A12">
      <w:pPr>
        <w:widowControl w:val="0"/>
        <w:spacing w:after="160"/>
        <w:jc w:val="center"/>
        <w:rPr>
          <w:rFonts w:ascii="GHEA Grapalat" w:hAnsi="GHEA Grapalat"/>
          <w:b/>
        </w:rPr>
      </w:pPr>
      <w:r w:rsidRPr="009044F1">
        <w:rPr>
          <w:rFonts w:ascii="GHEA Grapalat" w:hAnsi="GHEA Grapalat"/>
          <w:b/>
        </w:rPr>
        <w:t>СОДЕРЖАНИЕ</w:t>
      </w:r>
    </w:p>
    <w:p w:rsidR="00165A12" w:rsidRPr="003A1EBB" w:rsidRDefault="00165A12" w:rsidP="00165A12">
      <w:pPr>
        <w:widowControl w:val="0"/>
        <w:spacing w:after="160"/>
        <w:ind w:firstLine="567"/>
        <w:jc w:val="center"/>
        <w:rPr>
          <w:rFonts w:ascii="GHEA Grapalat" w:hAnsi="GHEA Grapalat"/>
        </w:rPr>
      </w:pPr>
    </w:p>
    <w:p w:rsidR="00165A12" w:rsidRPr="009044F1" w:rsidRDefault="00165A12" w:rsidP="00165A12">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165A12" w:rsidRPr="002106B9" w:rsidRDefault="00165A12" w:rsidP="00165A12">
      <w:pPr>
        <w:pStyle w:val="BodyText"/>
        <w:widowControl w:val="0"/>
        <w:spacing w:after="160" w:line="360" w:lineRule="auto"/>
        <w:ind w:right="-7"/>
        <w:jc w:val="center"/>
        <w:rPr>
          <w:rFonts w:ascii="GHEA Grapalat" w:hAnsi="GHEA Grapalat"/>
          <w:b/>
        </w:rPr>
      </w:pPr>
      <w:r w:rsidRPr="00DE76FB">
        <w:rPr>
          <w:rFonts w:ascii="GHEA Grapalat" w:hAnsi="GHEA Grapalat"/>
          <w:b/>
        </w:rPr>
        <w:t>СВЕТОТЕХНИЧЕСКИХ ТОВАРОВ</w:t>
      </w:r>
      <w:r w:rsidRPr="00F63B41">
        <w:rPr>
          <w:rFonts w:ascii="GHEA Grapalat" w:hAnsi="GHEA Grapalat"/>
        </w:rPr>
        <w:t xml:space="preserve"> </w:t>
      </w:r>
      <w:r w:rsidRPr="006B26FE">
        <w:rPr>
          <w:rFonts w:ascii="Arial Unicode" w:hAnsi="Arial Unicode"/>
          <w:lang w:val="af-ZA"/>
        </w:rPr>
        <w:t xml:space="preserve"> </w:t>
      </w:r>
      <w:r>
        <w:rPr>
          <w:rFonts w:ascii="GHEA Grapalat" w:hAnsi="GHEA Grapalat"/>
          <w:b/>
        </w:rPr>
        <w:t xml:space="preserve">ДЛЯ НУЖД </w:t>
      </w:r>
      <w:r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6B7257" w:rsidRDefault="00087A30" w:rsidP="00B46D58">
      <w:pPr>
        <w:widowControl w:val="0"/>
        <w:tabs>
          <w:tab w:val="left" w:pos="1134"/>
        </w:tabs>
        <w:spacing w:after="160"/>
        <w:ind w:left="1134" w:hanging="567"/>
        <w:jc w:val="both"/>
        <w:rPr>
          <w:rFonts w:ascii="GHEA Grapalat" w:hAnsi="GHEA Grapalat"/>
          <w:b/>
        </w:rPr>
      </w:pPr>
      <w:r w:rsidRPr="006B7257">
        <w:rPr>
          <w:rFonts w:ascii="GHEA Grapalat" w:hAnsi="GHEA Grapalat"/>
          <w:b/>
        </w:rPr>
        <w:t>7.</w:t>
      </w:r>
      <w:r w:rsidR="005D191A" w:rsidRPr="006B7257">
        <w:rPr>
          <w:rFonts w:ascii="GHEA Grapalat" w:hAnsi="GHEA Grapalat"/>
          <w:b/>
        </w:rPr>
        <w:tab/>
      </w:r>
      <w:r w:rsidR="006B7257" w:rsidRPr="00131A88">
        <w:rPr>
          <w:rFonts w:ascii="GHEA Grapalat" w:hAnsi="GHEA Grapalat"/>
          <w:b/>
        </w:rPr>
        <w:t>Обеспечение заявки</w:t>
      </w:r>
      <w:r w:rsidR="006B7257" w:rsidRPr="00BD39D8">
        <w:rPr>
          <w:rFonts w:ascii="GHEA Grapalat" w:hAnsi="GHEA Grapalat"/>
          <w:b/>
        </w:rPr>
        <w:t xml:space="preserve"> за </w:t>
      </w:r>
      <w:r w:rsidR="006B7257" w:rsidRPr="00EF11B9">
        <w:rPr>
          <w:rFonts w:ascii="GHEA Grapalat" w:hAnsi="GHEA Grapalat"/>
          <w:b/>
        </w:rPr>
        <w:t>1-й</w:t>
      </w:r>
      <w:r w:rsidR="006B7257" w:rsidRPr="004F2F45">
        <w:rPr>
          <w:rFonts w:ascii="GHEA Grapalat" w:hAnsi="GHEA Grapalat"/>
          <w:b/>
        </w:rPr>
        <w:t>,</w:t>
      </w:r>
      <w:r w:rsidR="006B7257" w:rsidRPr="00EF11B9">
        <w:rPr>
          <w:rFonts w:ascii="GHEA Grapalat" w:hAnsi="GHEA Grapalat"/>
          <w:b/>
        </w:rPr>
        <w:t xml:space="preserve"> </w:t>
      </w:r>
      <w:r w:rsidR="006B7257">
        <w:rPr>
          <w:rFonts w:ascii="GHEA Grapalat" w:hAnsi="GHEA Grapalat"/>
          <w:b/>
        </w:rPr>
        <w:t>2</w:t>
      </w:r>
      <w:r w:rsidR="006B7257" w:rsidRPr="00BD39D8">
        <w:rPr>
          <w:rFonts w:ascii="GHEA Grapalat" w:hAnsi="GHEA Grapalat"/>
          <w:b/>
        </w:rPr>
        <w:t>-й</w:t>
      </w:r>
      <w:r w:rsidR="003D16FE" w:rsidRPr="004F2F45">
        <w:rPr>
          <w:rFonts w:ascii="GHEA Grapalat" w:hAnsi="GHEA Grapalat"/>
          <w:b/>
        </w:rPr>
        <w:t>, 3-й</w:t>
      </w:r>
      <w:r w:rsidR="006B7257">
        <w:rPr>
          <w:rFonts w:ascii="GHEA Grapalat" w:hAnsi="GHEA Grapalat"/>
          <w:b/>
        </w:rPr>
        <w:t xml:space="preserve"> </w:t>
      </w:r>
      <w:r w:rsidR="006B7257" w:rsidRPr="00EF11B9">
        <w:rPr>
          <w:rFonts w:ascii="GHEA Grapalat" w:hAnsi="GHEA Grapalat"/>
          <w:b/>
        </w:rPr>
        <w:t xml:space="preserve">и </w:t>
      </w:r>
      <w:r w:rsidR="003D16FE" w:rsidRPr="004F2F45">
        <w:rPr>
          <w:rFonts w:ascii="GHEA Grapalat" w:hAnsi="GHEA Grapalat"/>
          <w:b/>
        </w:rPr>
        <w:t>4</w:t>
      </w:r>
      <w:r w:rsidR="006B7257" w:rsidRPr="00BD39D8">
        <w:rPr>
          <w:rFonts w:ascii="GHEA Grapalat" w:hAnsi="GHEA Grapalat"/>
          <w:b/>
        </w:rPr>
        <w:t>-й</w:t>
      </w:r>
      <w:r w:rsidR="006B7257">
        <w:rPr>
          <w:rFonts w:ascii="GHEA Grapalat" w:hAnsi="GHEA Grapalat"/>
          <w:b/>
        </w:rPr>
        <w:t xml:space="preserve"> </w:t>
      </w:r>
      <w:r w:rsidR="006B7257" w:rsidRPr="00BD39D8">
        <w:rPr>
          <w:rFonts w:ascii="GHEA Grapalat" w:hAnsi="GHEA Grapalat"/>
          <w:b/>
        </w:rPr>
        <w:t>лот</w:t>
      </w:r>
      <w:r w:rsidR="006B7257" w:rsidRPr="006B7257">
        <w:rPr>
          <w:rStyle w:val="FootnoteReference"/>
          <w:rFonts w:ascii="GHEA Grapalat" w:hAnsi="GHEA Grapalat"/>
          <w:b/>
        </w:rPr>
        <w:t xml:space="preserve"> </w:t>
      </w:r>
      <w:r w:rsidRPr="006B7257">
        <w:rPr>
          <w:rStyle w:val="FootnoteReference"/>
          <w:rFonts w:ascii="GHEA Grapalat" w:hAnsi="GHEA Grapalat"/>
          <w:b/>
        </w:rPr>
        <w:footnoteReference w:id="1"/>
      </w:r>
      <w:r w:rsidRPr="006B7257">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6B7257" w:rsidRPr="006D2DF7" w:rsidRDefault="006B7257" w:rsidP="006B7257">
      <w:pPr>
        <w:widowControl w:val="0"/>
        <w:spacing w:after="160"/>
        <w:ind w:firstLine="426"/>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-2</w:t>
      </w:r>
      <w:r w:rsidRPr="004F2F45">
        <w:rPr>
          <w:rFonts w:ascii="GHEA Grapalat" w:hAnsi="GHEA Grapalat"/>
        </w:rPr>
        <w:t>6</w:t>
      </w:r>
      <w:r>
        <w:rPr>
          <w:rFonts w:ascii="GHEA Grapalat" w:hAnsi="GHEA Grapalat"/>
        </w:rPr>
        <w:t>/</w:t>
      </w:r>
      <w:r w:rsidRPr="004F2F45">
        <w:rPr>
          <w:rFonts w:ascii="GHEA Grapalat" w:hAnsi="GHEA Grapalat"/>
        </w:rPr>
        <w:t>1</w:t>
      </w:r>
      <w:r w:rsidRPr="00C90F08">
        <w:rPr>
          <w:rFonts w:ascii="GHEA Grapalat" w:hAnsi="GHEA Grapalat"/>
          <w:spacing w:val="-4"/>
        </w:rPr>
        <w:t xml:space="preserve"> </w:t>
      </w:r>
      <w:r w:rsidRPr="006D2DF7">
        <w:rPr>
          <w:rFonts w:ascii="GHEA Grapalat" w:hAnsi="GHEA Grapalat"/>
          <w:spacing w:val="-6"/>
        </w:rPr>
        <w:t>(далее — процедура).</w:t>
      </w:r>
    </w:p>
    <w:p w:rsidR="006B7257" w:rsidRPr="000B2CFA" w:rsidRDefault="006B7257" w:rsidP="006B7257">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B7257" w:rsidRPr="009044F1" w:rsidRDefault="006B7257" w:rsidP="006B7257">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6B7257" w:rsidRPr="009044F1" w:rsidRDefault="006B7257" w:rsidP="006B7257">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B7257" w:rsidRDefault="006B7257" w:rsidP="006B7257">
      <w:pPr>
        <w:pStyle w:val="BodyTextIndent"/>
        <w:widowControl w:val="0"/>
        <w:spacing w:line="240" w:lineRule="auto"/>
        <w:ind w:firstLine="0"/>
        <w:rPr>
          <w:rStyle w:val="Hyperlink"/>
          <w:rFonts w:ascii="GHEA Grapalat" w:hAnsi="GHEA Grapalat"/>
          <w:i w:val="0"/>
          <w:lang w:val="af-ZA"/>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hyperlink r:id="rId9"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p>
    <w:p w:rsidR="00160B9B" w:rsidRPr="009044F1" w:rsidRDefault="00F5653D" w:rsidP="00160B9B">
      <w:pPr>
        <w:widowControl w:val="0"/>
        <w:spacing w:after="160"/>
        <w:jc w:val="center"/>
        <w:rPr>
          <w:rFonts w:ascii="GHEA Grapalat" w:hAnsi="GHEA Grapalat" w:cs="Sylfaen"/>
          <w:b/>
        </w:rPr>
      </w:pPr>
      <w:r w:rsidRPr="009044F1">
        <w:rPr>
          <w:rFonts w:ascii="GHEA Grapalat" w:hAnsi="GHEA Grapalat"/>
        </w:rPr>
        <w:br w:type="page"/>
      </w:r>
      <w:r w:rsidR="00160B9B" w:rsidRPr="00090699">
        <w:rPr>
          <w:rFonts w:ascii="GHEA Grapalat" w:hAnsi="GHEA Grapalat"/>
          <w:b/>
        </w:rPr>
        <w:lastRenderedPageBreak/>
        <w:t xml:space="preserve">1. </w:t>
      </w:r>
      <w:r w:rsidR="00160B9B" w:rsidRPr="009044F1">
        <w:rPr>
          <w:rFonts w:ascii="GHEA Grapalat" w:hAnsi="GHEA Grapalat"/>
          <w:b/>
        </w:rPr>
        <w:t>ХАРАКТЕРИСТИКА ПРЕДМЕТА ЗАКУПКИ</w:t>
      </w:r>
    </w:p>
    <w:p w:rsidR="00160B9B" w:rsidRPr="009044F1" w:rsidRDefault="00160B9B" w:rsidP="00160B9B">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Pr="00653FA3">
        <w:rPr>
          <w:rFonts w:ascii="GHEA Grapalat" w:hAnsi="GHEA Grapalat"/>
          <w:b/>
        </w:rPr>
        <w:t xml:space="preserve"> </w:t>
      </w:r>
      <w:r w:rsidRPr="00DE76FB">
        <w:rPr>
          <w:rFonts w:ascii="GHEA Grapalat" w:hAnsi="GHEA Grapalat"/>
          <w:i w:val="0"/>
          <w:sz w:val="24"/>
          <w:szCs w:val="24"/>
        </w:rPr>
        <w:t xml:space="preserve">светотехнических товаров </w:t>
      </w:r>
      <w:r w:rsidRPr="009044F1">
        <w:rPr>
          <w:rFonts w:ascii="GHEA Grapalat" w:hAnsi="GHEA Grapalat"/>
          <w:i w:val="0"/>
          <w:sz w:val="24"/>
          <w:szCs w:val="24"/>
        </w:rPr>
        <w:t xml:space="preserve">" (далее — также товар) для нужд </w:t>
      </w:r>
      <w:r w:rsidRPr="00653FA3">
        <w:rPr>
          <w:rFonts w:ascii="GHEA Grapalat" w:hAnsi="GHEA Grapalat"/>
          <w:b/>
        </w:rPr>
        <w:t xml:space="preserve"> </w:t>
      </w:r>
      <w:r w:rsidRPr="002106B9">
        <w:rPr>
          <w:rFonts w:ascii="GHEA Grapalat" w:hAnsi="GHEA Grapalat"/>
          <w:b/>
        </w:rPr>
        <w:t>ЗАО “Ергорсвет”</w:t>
      </w:r>
      <w:r w:rsidRPr="009044F1">
        <w:rPr>
          <w:rFonts w:ascii="GHEA Grapalat" w:hAnsi="GHEA Grapalat"/>
          <w:i w:val="0"/>
          <w:sz w:val="24"/>
          <w:szCs w:val="24"/>
        </w:rPr>
        <w:t>, которые сгруппированы в лоты "</w:t>
      </w:r>
      <w:r w:rsidR="003D16FE" w:rsidRPr="004F2F45">
        <w:rPr>
          <w:rFonts w:ascii="GHEA Grapalat" w:hAnsi="GHEA Grapalat"/>
          <w:i w:val="0"/>
          <w:sz w:val="24"/>
          <w:szCs w:val="24"/>
        </w:rPr>
        <w:t>4</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160B9B" w:rsidRPr="009044F1" w:rsidTr="00981448">
        <w:trPr>
          <w:jc w:val="center"/>
        </w:trPr>
        <w:tc>
          <w:tcPr>
            <w:tcW w:w="3697" w:type="dxa"/>
            <w:gridSpan w:val="2"/>
            <w:vAlign w:val="center"/>
          </w:tcPr>
          <w:p w:rsidR="00160B9B" w:rsidRPr="00C53648" w:rsidRDefault="00160B9B" w:rsidP="0098144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160B9B" w:rsidRPr="00C53648" w:rsidRDefault="00160B9B" w:rsidP="0098144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160B9B" w:rsidRPr="009044F1" w:rsidTr="00981448">
        <w:trPr>
          <w:jc w:val="center"/>
        </w:trPr>
        <w:tc>
          <w:tcPr>
            <w:tcW w:w="1530" w:type="dxa"/>
            <w:vAlign w:val="center"/>
          </w:tcPr>
          <w:p w:rsidR="00160B9B" w:rsidRPr="009044F1" w:rsidRDefault="00160B9B" w:rsidP="0098144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160B9B" w:rsidRDefault="00160B9B" w:rsidP="00981448">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160B9B" w:rsidRPr="00C53648" w:rsidRDefault="00160B9B" w:rsidP="00981448">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160B9B" w:rsidRPr="00C53648" w:rsidRDefault="00160B9B" w:rsidP="00981448">
            <w:pPr>
              <w:pStyle w:val="BodyTextIndent2"/>
              <w:widowControl w:val="0"/>
              <w:spacing w:after="120" w:line="240" w:lineRule="auto"/>
              <w:ind w:firstLine="0"/>
              <w:rPr>
                <w:rFonts w:ascii="GHEA Grapalat" w:hAnsi="GHEA Grapalat"/>
                <w:b/>
                <w:i/>
                <w:sz w:val="24"/>
                <w:szCs w:val="24"/>
              </w:rPr>
            </w:pPr>
          </w:p>
        </w:tc>
      </w:tr>
      <w:tr w:rsidR="003D16FE" w:rsidRPr="009044F1" w:rsidTr="00981448">
        <w:trPr>
          <w:trHeight w:val="556"/>
          <w:jc w:val="center"/>
        </w:trPr>
        <w:tc>
          <w:tcPr>
            <w:tcW w:w="1530" w:type="dxa"/>
            <w:vAlign w:val="center"/>
          </w:tcPr>
          <w:p w:rsidR="003D16FE" w:rsidRPr="009D65DF" w:rsidRDefault="003D16FE" w:rsidP="003D16FE">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3D16FE" w:rsidRDefault="003D16FE" w:rsidP="003D16FE">
            <w:pPr>
              <w:jc w:val="center"/>
              <w:rPr>
                <w:rFonts w:ascii="Arial LatArm" w:hAnsi="Arial LatArm" w:cs="Arial"/>
              </w:rPr>
            </w:pPr>
            <w:r>
              <w:rPr>
                <w:rFonts w:ascii="Arial LatArm" w:hAnsi="Arial LatArm" w:cs="Arial"/>
              </w:rPr>
              <w:t>70000000</w:t>
            </w:r>
          </w:p>
        </w:tc>
        <w:tc>
          <w:tcPr>
            <w:tcW w:w="5537" w:type="dxa"/>
            <w:vAlign w:val="center"/>
          </w:tcPr>
          <w:p w:rsidR="003D16FE" w:rsidRPr="003D16FE" w:rsidRDefault="003D16FE" w:rsidP="003D16FE">
            <w:pPr>
              <w:rPr>
                <w:lang w:val="en-US"/>
              </w:rPr>
            </w:pPr>
            <w:r w:rsidRPr="00BE6924">
              <w:rPr>
                <w:rFonts w:ascii="GHEA Grapalat" w:hAnsi="GHEA Grapalat"/>
                <w:b/>
                <w:sz w:val="22"/>
              </w:rPr>
              <w:t xml:space="preserve">Светильник LED </w:t>
            </w:r>
            <w:r>
              <w:rPr>
                <w:rFonts w:ascii="GHEA Grapalat" w:hAnsi="GHEA Grapalat"/>
                <w:b/>
                <w:sz w:val="22"/>
                <w:lang w:val="en-US"/>
              </w:rPr>
              <w:t>5</w:t>
            </w:r>
            <w:r w:rsidRPr="007A6739">
              <w:rPr>
                <w:rFonts w:ascii="GHEA Grapalat" w:hAnsi="GHEA Grapalat"/>
                <w:b/>
                <w:sz w:val="22"/>
              </w:rPr>
              <w:t>0Вт</w:t>
            </w:r>
            <w:r>
              <w:rPr>
                <w:rFonts w:ascii="GHEA Grapalat" w:hAnsi="GHEA Grapalat"/>
                <w:b/>
                <w:sz w:val="22"/>
                <w:lang w:val="en-US"/>
              </w:rPr>
              <w:t xml:space="preserve"> </w:t>
            </w:r>
            <w:r w:rsidRPr="003D16FE">
              <w:rPr>
                <w:rFonts w:ascii="GHEA Grapalat" w:hAnsi="GHEA Grapalat"/>
                <w:b/>
                <w:sz w:val="22"/>
                <w:lang w:val="en-US"/>
              </w:rPr>
              <w:t xml:space="preserve"> 2200 кельвин</w:t>
            </w:r>
          </w:p>
        </w:tc>
      </w:tr>
      <w:tr w:rsidR="003D16FE" w:rsidRPr="009044F1" w:rsidTr="00981448">
        <w:trPr>
          <w:trHeight w:val="556"/>
          <w:jc w:val="center"/>
        </w:trPr>
        <w:tc>
          <w:tcPr>
            <w:tcW w:w="1530" w:type="dxa"/>
            <w:vAlign w:val="center"/>
          </w:tcPr>
          <w:p w:rsidR="003D16FE" w:rsidRPr="0034552A" w:rsidRDefault="0034552A" w:rsidP="003D16FE">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2167" w:type="dxa"/>
            <w:vAlign w:val="center"/>
          </w:tcPr>
          <w:p w:rsidR="003D16FE" w:rsidRDefault="003D16FE" w:rsidP="003D16FE">
            <w:pPr>
              <w:jc w:val="center"/>
              <w:rPr>
                <w:rFonts w:ascii="Arial LatArm" w:hAnsi="Arial LatArm" w:cs="Arial"/>
              </w:rPr>
            </w:pPr>
            <w:r>
              <w:rPr>
                <w:rFonts w:ascii="Arial LatArm" w:hAnsi="Arial LatArm" w:cs="Arial"/>
              </w:rPr>
              <w:t>28000000</w:t>
            </w:r>
          </w:p>
        </w:tc>
        <w:tc>
          <w:tcPr>
            <w:tcW w:w="5537" w:type="dxa"/>
            <w:vAlign w:val="center"/>
          </w:tcPr>
          <w:p w:rsidR="003D16FE" w:rsidRPr="00BE6924" w:rsidRDefault="003D16FE" w:rsidP="003D16FE">
            <w:pPr>
              <w:rPr>
                <w:rFonts w:ascii="GHEA Grapalat" w:hAnsi="GHEA Grapalat"/>
                <w:b/>
                <w:sz w:val="22"/>
              </w:rPr>
            </w:pPr>
            <w:r w:rsidRPr="00BE6924">
              <w:rPr>
                <w:rFonts w:ascii="GHEA Grapalat" w:hAnsi="GHEA Grapalat"/>
                <w:b/>
                <w:sz w:val="22"/>
              </w:rPr>
              <w:t xml:space="preserve">Светильник LED </w:t>
            </w:r>
            <w:r>
              <w:rPr>
                <w:rFonts w:ascii="GHEA Grapalat" w:hAnsi="GHEA Grapalat"/>
                <w:b/>
                <w:sz w:val="22"/>
                <w:lang w:val="en-US"/>
              </w:rPr>
              <w:t>5</w:t>
            </w:r>
            <w:r w:rsidRPr="007A6739">
              <w:rPr>
                <w:rFonts w:ascii="GHEA Grapalat" w:hAnsi="GHEA Grapalat"/>
                <w:b/>
                <w:sz w:val="22"/>
              </w:rPr>
              <w:t>0Вт</w:t>
            </w:r>
            <w:r>
              <w:rPr>
                <w:rFonts w:ascii="GHEA Grapalat" w:hAnsi="GHEA Grapalat"/>
                <w:b/>
                <w:sz w:val="22"/>
                <w:lang w:val="en-US"/>
              </w:rPr>
              <w:t xml:space="preserve"> </w:t>
            </w:r>
            <w:r w:rsidRPr="003D16FE">
              <w:rPr>
                <w:rFonts w:ascii="GHEA Grapalat" w:hAnsi="GHEA Grapalat"/>
                <w:b/>
                <w:sz w:val="22"/>
                <w:lang w:val="en-US"/>
              </w:rPr>
              <w:t xml:space="preserve"> </w:t>
            </w:r>
            <w:r>
              <w:rPr>
                <w:rFonts w:ascii="GHEA Grapalat" w:hAnsi="GHEA Grapalat"/>
                <w:b/>
                <w:sz w:val="22"/>
                <w:lang w:val="en-US"/>
              </w:rPr>
              <w:t>30</w:t>
            </w:r>
            <w:r w:rsidRPr="003D16FE">
              <w:rPr>
                <w:rFonts w:ascii="GHEA Grapalat" w:hAnsi="GHEA Grapalat"/>
                <w:b/>
                <w:sz w:val="22"/>
                <w:lang w:val="en-US"/>
              </w:rPr>
              <w:t>00 кельвин</w:t>
            </w:r>
          </w:p>
        </w:tc>
      </w:tr>
      <w:tr w:rsidR="003D16FE" w:rsidRPr="009044F1" w:rsidTr="00981448">
        <w:trPr>
          <w:trHeight w:val="556"/>
          <w:jc w:val="center"/>
        </w:trPr>
        <w:tc>
          <w:tcPr>
            <w:tcW w:w="1530" w:type="dxa"/>
            <w:vAlign w:val="center"/>
          </w:tcPr>
          <w:p w:rsidR="003D16FE" w:rsidRPr="0034552A" w:rsidRDefault="0034552A" w:rsidP="003D16FE">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2167" w:type="dxa"/>
            <w:vAlign w:val="center"/>
          </w:tcPr>
          <w:p w:rsidR="003D16FE" w:rsidRDefault="003D16FE" w:rsidP="003D16FE">
            <w:pPr>
              <w:jc w:val="center"/>
              <w:rPr>
                <w:rFonts w:ascii="Arial LatArm" w:hAnsi="Arial LatArm" w:cs="Arial"/>
              </w:rPr>
            </w:pPr>
            <w:r>
              <w:rPr>
                <w:rFonts w:ascii="Arial LatArm" w:hAnsi="Arial LatArm" w:cs="Arial"/>
              </w:rPr>
              <w:t>36400000</w:t>
            </w:r>
          </w:p>
        </w:tc>
        <w:tc>
          <w:tcPr>
            <w:tcW w:w="5537" w:type="dxa"/>
            <w:vAlign w:val="center"/>
          </w:tcPr>
          <w:p w:rsidR="003D16FE" w:rsidRPr="003D16FE" w:rsidRDefault="003D16FE" w:rsidP="003D16FE">
            <w:pPr>
              <w:rPr>
                <w:lang w:val="en-US"/>
              </w:rPr>
            </w:pPr>
            <w:r w:rsidRPr="00BE6924">
              <w:rPr>
                <w:rFonts w:ascii="GHEA Grapalat" w:hAnsi="GHEA Grapalat"/>
                <w:b/>
                <w:sz w:val="22"/>
              </w:rPr>
              <w:t xml:space="preserve">Светильник LED </w:t>
            </w:r>
            <w:r w:rsidRPr="007A6739">
              <w:rPr>
                <w:rFonts w:ascii="GHEA Grapalat" w:hAnsi="GHEA Grapalat"/>
                <w:b/>
                <w:sz w:val="22"/>
              </w:rPr>
              <w:t>100Вт</w:t>
            </w:r>
            <w:r>
              <w:rPr>
                <w:rFonts w:ascii="GHEA Grapalat" w:hAnsi="GHEA Grapalat"/>
                <w:b/>
                <w:sz w:val="22"/>
                <w:lang w:val="en-US"/>
              </w:rPr>
              <w:t xml:space="preserve"> 30</w:t>
            </w:r>
            <w:r w:rsidRPr="003D16FE">
              <w:rPr>
                <w:rFonts w:ascii="GHEA Grapalat" w:hAnsi="GHEA Grapalat"/>
                <w:b/>
                <w:sz w:val="22"/>
                <w:lang w:val="en-US"/>
              </w:rPr>
              <w:t>00 кельвин</w:t>
            </w:r>
          </w:p>
        </w:tc>
      </w:tr>
      <w:tr w:rsidR="003D16FE" w:rsidRPr="009044F1" w:rsidTr="00981448">
        <w:trPr>
          <w:trHeight w:val="556"/>
          <w:jc w:val="center"/>
        </w:trPr>
        <w:tc>
          <w:tcPr>
            <w:tcW w:w="1530" w:type="dxa"/>
            <w:vAlign w:val="center"/>
          </w:tcPr>
          <w:p w:rsidR="003D16FE" w:rsidRPr="00160B9B" w:rsidRDefault="0034552A" w:rsidP="003D16FE">
            <w:pPr>
              <w:pStyle w:val="BodyTextIndent2"/>
              <w:spacing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2167" w:type="dxa"/>
            <w:vAlign w:val="center"/>
          </w:tcPr>
          <w:p w:rsidR="003D16FE" w:rsidRDefault="003D16FE" w:rsidP="003D16FE">
            <w:pPr>
              <w:jc w:val="center"/>
              <w:rPr>
                <w:rFonts w:ascii="Arial LatArm" w:hAnsi="Arial LatArm" w:cs="Arial"/>
              </w:rPr>
            </w:pPr>
            <w:r>
              <w:rPr>
                <w:rFonts w:ascii="Arial LatArm" w:hAnsi="Arial LatArm" w:cs="Arial"/>
              </w:rPr>
              <w:t>30900000</w:t>
            </w:r>
          </w:p>
        </w:tc>
        <w:tc>
          <w:tcPr>
            <w:tcW w:w="5537" w:type="dxa"/>
            <w:vAlign w:val="center"/>
          </w:tcPr>
          <w:p w:rsidR="003D16FE" w:rsidRPr="003D16FE" w:rsidRDefault="003D16FE" w:rsidP="003D16FE">
            <w:pPr>
              <w:rPr>
                <w:lang w:val="en-US"/>
              </w:rPr>
            </w:pPr>
            <w:r w:rsidRPr="00BE6924">
              <w:rPr>
                <w:rFonts w:ascii="GHEA Grapalat" w:hAnsi="GHEA Grapalat"/>
                <w:b/>
                <w:sz w:val="22"/>
              </w:rPr>
              <w:t xml:space="preserve">Светильник LED </w:t>
            </w:r>
            <w:r>
              <w:rPr>
                <w:rFonts w:ascii="GHEA Grapalat" w:hAnsi="GHEA Grapalat"/>
                <w:b/>
                <w:sz w:val="22"/>
              </w:rPr>
              <w:t>15</w:t>
            </w:r>
            <w:r w:rsidRPr="007A6739">
              <w:rPr>
                <w:rFonts w:ascii="GHEA Grapalat" w:hAnsi="GHEA Grapalat"/>
                <w:b/>
                <w:sz w:val="22"/>
              </w:rPr>
              <w:t>0Вт</w:t>
            </w:r>
            <w:r>
              <w:rPr>
                <w:rFonts w:ascii="GHEA Grapalat" w:hAnsi="GHEA Grapalat"/>
                <w:b/>
                <w:sz w:val="22"/>
                <w:lang w:val="en-US"/>
              </w:rPr>
              <w:t xml:space="preserve"> 30</w:t>
            </w:r>
            <w:r w:rsidRPr="003D16FE">
              <w:rPr>
                <w:rFonts w:ascii="GHEA Grapalat" w:hAnsi="GHEA Grapalat"/>
                <w:b/>
                <w:sz w:val="22"/>
                <w:lang w:val="en-US"/>
              </w:rPr>
              <w:t>00 кельвин</w:t>
            </w:r>
          </w:p>
        </w:tc>
      </w:tr>
    </w:tbl>
    <w:p w:rsidR="00160B9B" w:rsidRDefault="00160B9B" w:rsidP="00160B9B">
      <w:pPr>
        <w:pStyle w:val="BodyTextIndent2"/>
        <w:widowControl w:val="0"/>
        <w:spacing w:after="160" w:line="240" w:lineRule="auto"/>
        <w:ind w:firstLine="567"/>
        <w:rPr>
          <w:rFonts w:ascii="GHEA Grapalat" w:hAnsi="GHEA Grapalat"/>
          <w:b/>
          <w:sz w:val="28"/>
          <w:szCs w:val="24"/>
        </w:rPr>
      </w:pPr>
    </w:p>
    <w:p w:rsidR="00160B9B" w:rsidRPr="00AF4F8A" w:rsidRDefault="00160B9B" w:rsidP="00160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160B9B" w:rsidRDefault="00160B9B" w:rsidP="00160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160B9B" w:rsidRPr="00B453CD" w:rsidRDefault="00160B9B" w:rsidP="00160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160B9B">
      <w:pPr>
        <w:widowControl w:val="0"/>
        <w:spacing w:after="160"/>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9044F1">
        <w:rPr>
          <w:rFonts w:ascii="GHEA Grapalat" w:hAnsi="GHEA Grapalat"/>
        </w:rPr>
        <w:lastRenderedPageBreak/>
        <w:t>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w:t>
      </w:r>
      <w:r w:rsidR="00445D45" w:rsidRPr="000B29DC">
        <w:rPr>
          <w:rFonts w:ascii="GHEA Grapalat" w:hAnsi="GHEA Grapalat"/>
        </w:rPr>
        <w:lastRenderedPageBreak/>
        <w:t>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9044F1">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006ADE"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Pr="00006ADE">
        <w:rPr>
          <w:rFonts w:ascii="GHEA Grapalat" w:hAnsi="GHEA Grapalat"/>
          <w:b/>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006ADE">
        <w:rPr>
          <w:rStyle w:val="FootnoteReference"/>
          <w:rFonts w:ascii="GHEA Grapalat" w:hAnsi="GHEA Grapalat"/>
          <w:b/>
        </w:rPr>
        <w:footnoteReference w:customMarkFollows="1" w:id="3"/>
        <w:t>6</w:t>
      </w:r>
      <w:r w:rsidRPr="00006ADE">
        <w:rPr>
          <w:rFonts w:ascii="GHEA Grapalat" w:hAnsi="GHEA Grapalat"/>
          <w:b/>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006ADE" w:rsidRPr="00956B41" w:rsidRDefault="00006ADE" w:rsidP="00006AD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Pr="00610811">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006E01">
        <w:rPr>
          <w:rFonts w:ascii="GHEA Grapalat" w:hAnsi="GHEA Grapalat"/>
          <w:b/>
          <w:sz w:val="24"/>
          <w:szCs w:val="24"/>
        </w:rPr>
        <w:t>1</w:t>
      </w:r>
      <w:r>
        <w:rPr>
          <w:rFonts w:ascii="GHEA Grapalat" w:hAnsi="GHEA Grapalat"/>
          <w:b/>
          <w:sz w:val="24"/>
          <w:szCs w:val="24"/>
        </w:rPr>
        <w:t xml:space="preserve">:00 </w:t>
      </w:r>
      <w:r w:rsidRPr="00E84CC1">
        <w:rPr>
          <w:rFonts w:ascii="GHEA Grapalat" w:hAnsi="GHEA Grapalat"/>
          <w:b/>
          <w:sz w:val="24"/>
          <w:szCs w:val="24"/>
        </w:rPr>
        <w:t>часов</w:t>
      </w:r>
      <w:r>
        <w:rPr>
          <w:rFonts w:ascii="GHEA Grapalat" w:hAnsi="GHEA Grapalat"/>
          <w:b/>
          <w:sz w:val="24"/>
          <w:szCs w:val="24"/>
        </w:rPr>
        <w:t xml:space="preserve"> </w:t>
      </w:r>
      <w:r w:rsidR="00B97F66" w:rsidRPr="004F2F45">
        <w:rPr>
          <w:rFonts w:ascii="GHEA Grapalat" w:hAnsi="GHEA Grapalat"/>
          <w:b/>
          <w:sz w:val="24"/>
          <w:szCs w:val="24"/>
        </w:rPr>
        <w:t>18</w:t>
      </w:r>
      <w:r w:rsidRPr="00B43D28">
        <w:rPr>
          <w:rFonts w:ascii="GHEA Grapalat" w:hAnsi="GHEA Grapalat"/>
          <w:b/>
          <w:sz w:val="24"/>
          <w:szCs w:val="24"/>
        </w:rPr>
        <w:t>-го  дня</w:t>
      </w:r>
      <w:r w:rsidRPr="002C7467">
        <w:rPr>
          <w:rFonts w:ascii="GHEA Grapalat" w:hAnsi="GHEA Grapalat"/>
          <w:b/>
          <w:sz w:val="24"/>
          <w:szCs w:val="24"/>
        </w:rPr>
        <w:t xml:space="preserve"> с даты опубликования в бюллетене объявления и приглашения на </w:t>
      </w:r>
      <w:r w:rsidRPr="002C7467">
        <w:rPr>
          <w:rFonts w:ascii="GHEA Grapalat" w:hAnsi="GHEA Grapalat"/>
          <w:b/>
          <w:sz w:val="24"/>
          <w:szCs w:val="24"/>
        </w:rPr>
        <w:lastRenderedPageBreak/>
        <w:t xml:space="preserve">настоящую процедуру. </w:t>
      </w:r>
    </w:p>
    <w:p w:rsidR="00A80ECD" w:rsidRDefault="00006ADE" w:rsidP="00006ADE">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w:t>
      </w:r>
      <w:r>
        <w:rPr>
          <w:rFonts w:ascii="GHEA Grapalat" w:hAnsi="GHEA Grapalat"/>
          <w:sz w:val="24"/>
          <w:szCs w:val="24"/>
        </w:rPr>
        <w:t>е</w:t>
      </w:r>
      <w:r w:rsidRPr="00BD39D8">
        <w:rPr>
          <w:rFonts w:ascii="GHEA Grapalat" w:hAnsi="GHEA Grapalat"/>
          <w:sz w:val="24"/>
          <w:szCs w:val="24"/>
        </w:rPr>
        <w:t xml:space="preserve"> Абраамян.</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006ADE" w:rsidRDefault="00EA0D10" w:rsidP="00B46D58">
      <w:pPr>
        <w:pStyle w:val="norm"/>
        <w:widowControl w:val="0"/>
        <w:tabs>
          <w:tab w:val="left" w:pos="1134"/>
        </w:tabs>
        <w:spacing w:after="160" w:line="240" w:lineRule="auto"/>
        <w:ind w:firstLine="284"/>
        <w:rPr>
          <w:rFonts w:ascii="GHEA Grapalat" w:hAnsi="GHEA Grapalat"/>
          <w:b/>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06ADE">
        <w:rPr>
          <w:rFonts w:ascii="GHEA Grapalat" w:hAnsi="GHEA Grapalat"/>
          <w:b/>
          <w:sz w:val="24"/>
          <w:szCs w:val="24"/>
        </w:rPr>
        <w:t>технические характеристики</w:t>
      </w:r>
      <w:r w:rsidR="00932115" w:rsidRPr="00006ADE">
        <w:rPr>
          <w:rFonts w:ascii="GHEA Grapalat" w:hAnsi="GHEA Grapalat" w:cs="Sylfaen"/>
          <w:b/>
          <w:sz w:val="24"/>
          <w:szCs w:val="24"/>
        </w:rPr>
        <w:t xml:space="preserve"> предлагаемого им товара</w:t>
      </w:r>
      <w:r w:rsidR="005F25EF" w:rsidRPr="00006ADE">
        <w:rPr>
          <w:rFonts w:ascii="GHEA Grapalat" w:hAnsi="GHEA Grapalat"/>
          <w:b/>
          <w:sz w:val="24"/>
          <w:szCs w:val="24"/>
        </w:rPr>
        <w:t xml:space="preserve">, а также товарный знак, </w:t>
      </w:r>
      <w:r w:rsidR="00932115" w:rsidRPr="00006ADE">
        <w:rPr>
          <w:rFonts w:ascii="GHEA Grapalat" w:hAnsi="GHEA Grapalat" w:cs="Sylfaen"/>
          <w:b/>
          <w:sz w:val="24"/>
          <w:szCs w:val="24"/>
        </w:rPr>
        <w:t xml:space="preserve">фирменное наименование, </w:t>
      </w:r>
      <w:r w:rsidR="005F6602" w:rsidRPr="00006ADE">
        <w:rPr>
          <w:rFonts w:ascii="GHEA Grapalat" w:hAnsi="GHEA Grapalat" w:cs="Sylfaen"/>
          <w:b/>
          <w:sz w:val="24"/>
          <w:szCs w:val="24"/>
        </w:rPr>
        <w:t xml:space="preserve">модель </w:t>
      </w:r>
      <w:r w:rsidR="00932115" w:rsidRPr="00006ADE">
        <w:rPr>
          <w:rFonts w:ascii="GHEA Grapalat" w:hAnsi="GHEA Grapalat" w:cs="Sylfaen"/>
          <w:b/>
          <w:sz w:val="24"/>
          <w:szCs w:val="24"/>
        </w:rPr>
        <w:t>и</w:t>
      </w:r>
      <w:r w:rsidR="00932115" w:rsidRPr="00006ADE">
        <w:rPr>
          <w:rFonts w:ascii="GHEA Grapalat" w:hAnsi="GHEA Grapalat"/>
          <w:b/>
          <w:sz w:val="24"/>
          <w:szCs w:val="24"/>
        </w:rPr>
        <w:t xml:space="preserve"> </w:t>
      </w:r>
      <w:r w:rsidR="005F25EF" w:rsidRPr="00006ADE">
        <w:rPr>
          <w:rFonts w:ascii="GHEA Grapalat" w:hAnsi="GHEA Grapalat"/>
          <w:b/>
          <w:sz w:val="24"/>
          <w:szCs w:val="24"/>
        </w:rPr>
        <w:t>наименование производителя, (далее — полное описание товара</w:t>
      </w:r>
      <w:r w:rsidR="005F25EF" w:rsidRPr="00006ADE">
        <w:rPr>
          <w:rFonts w:ascii="GHEA Grapalat" w:hAnsi="GHEA Grapalat"/>
          <w:b/>
        </w:rPr>
        <w:t>)</w:t>
      </w:r>
      <w:r w:rsidR="00B82520" w:rsidRPr="00006ADE">
        <w:rPr>
          <w:rFonts w:ascii="GHEA Grapalat" w:hAnsi="GHEA Grapalat"/>
          <w:b/>
        </w:rPr>
        <w:t xml:space="preserve">. </w:t>
      </w:r>
      <w:r w:rsidR="00B82520" w:rsidRPr="00006ADE">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006ADE">
        <w:rPr>
          <w:rFonts w:ascii="GHEA Grapalat" w:hAnsi="GHEA Grapalat"/>
          <w:b/>
          <w:sz w:val="24"/>
          <w:szCs w:val="24"/>
        </w:rPr>
        <w:t xml:space="preserve">модель </w:t>
      </w:r>
      <w:r w:rsidR="005F6602" w:rsidRPr="00006ADE">
        <w:rPr>
          <w:rFonts w:ascii="GHEA Grapalat" w:hAnsi="GHEA Grapalat"/>
          <w:b/>
        </w:rPr>
        <w:t>если не применяется условие, установленное последним предложением пункта 1.1 настоящей части</w:t>
      </w:r>
      <w:r w:rsidR="00B82520" w:rsidRPr="00006ADE" w:rsidDel="001B47B5">
        <w:rPr>
          <w:rFonts w:ascii="GHEA Grapalat" w:hAnsi="GHEA Grapalat"/>
          <w:b/>
        </w:rPr>
        <w:t xml:space="preserve"> </w:t>
      </w:r>
      <w:r w:rsidR="00EA6AE0" w:rsidRPr="00006ADE">
        <w:rPr>
          <w:rStyle w:val="FootnoteReference"/>
          <w:rFonts w:ascii="GHEA Grapalat" w:hAnsi="GHEA Grapalat" w:cs="Sylfaen"/>
          <w:b/>
          <w:sz w:val="24"/>
          <w:szCs w:val="24"/>
        </w:rPr>
        <w:footnoteReference w:customMarkFollows="1" w:id="4"/>
        <w:t>7</w:t>
      </w:r>
      <w:r w:rsidR="005F25EF" w:rsidRPr="00006ADE">
        <w:rPr>
          <w:rFonts w:ascii="GHEA Grapalat" w:hAnsi="GHEA Grapalat" w:cs="Sylfaen"/>
          <w:b/>
          <w:sz w:val="24"/>
          <w:szCs w:val="24"/>
        </w:rPr>
        <w:t>:</w:t>
      </w:r>
      <w:r w:rsidR="00932115" w:rsidRPr="00006ADE">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006ADE" w:rsidRDefault="00094F5C" w:rsidP="00B46D58">
      <w:pPr>
        <w:widowControl w:val="0"/>
        <w:tabs>
          <w:tab w:val="left" w:pos="1134"/>
        </w:tabs>
        <w:spacing w:after="160"/>
        <w:ind w:firstLine="567"/>
        <w:jc w:val="both"/>
        <w:rPr>
          <w:rFonts w:ascii="GHEA Grapalat" w:hAnsi="GHEA Grapalat"/>
          <w:b/>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006ADE" w:rsidRPr="00006ADE">
        <w:rPr>
          <w:rFonts w:ascii="GHEA Grapalat" w:hAnsi="GHEA Grapalat"/>
          <w:b/>
        </w:rPr>
        <w:t>обеспечение заявки за 1-й</w:t>
      </w:r>
      <w:r w:rsidR="00006ADE" w:rsidRPr="004F2F45">
        <w:rPr>
          <w:rFonts w:ascii="GHEA Grapalat" w:hAnsi="GHEA Grapalat"/>
          <w:b/>
        </w:rPr>
        <w:t xml:space="preserve">, </w:t>
      </w:r>
      <w:r w:rsidR="00006ADE" w:rsidRPr="00006ADE">
        <w:rPr>
          <w:rFonts w:ascii="GHEA Grapalat" w:hAnsi="GHEA Grapalat"/>
          <w:b/>
        </w:rPr>
        <w:t>2-й</w:t>
      </w:r>
      <w:r w:rsidR="00B97F66" w:rsidRPr="004F2F45">
        <w:rPr>
          <w:rFonts w:ascii="GHEA Grapalat" w:hAnsi="GHEA Grapalat"/>
          <w:b/>
        </w:rPr>
        <w:t>, 3-й</w:t>
      </w:r>
      <w:r w:rsidR="00006ADE" w:rsidRPr="00006ADE">
        <w:rPr>
          <w:rFonts w:ascii="GHEA Grapalat" w:hAnsi="GHEA Grapalat"/>
          <w:b/>
        </w:rPr>
        <w:t xml:space="preserve"> и </w:t>
      </w:r>
      <w:r w:rsidR="00B97F66" w:rsidRPr="004F2F45">
        <w:rPr>
          <w:rFonts w:ascii="GHEA Grapalat" w:hAnsi="GHEA Grapalat"/>
          <w:b/>
        </w:rPr>
        <w:t>4</w:t>
      </w:r>
      <w:r w:rsidR="00006ADE" w:rsidRPr="00006ADE">
        <w:rPr>
          <w:rFonts w:ascii="GHEA Grapalat" w:hAnsi="GHEA Grapalat"/>
          <w:b/>
        </w:rPr>
        <w:t>-й лот</w:t>
      </w:r>
      <w:r w:rsidR="00006ADE" w:rsidRPr="00006ADE">
        <w:rPr>
          <w:rFonts w:ascii="GHEA Grapalat" w:hAnsi="GHEA Grapalat"/>
          <w:b/>
          <w:lang w:val="hy-AM"/>
        </w:rPr>
        <w:t xml:space="preserve"> </w:t>
      </w:r>
      <w:r w:rsidR="0067389F" w:rsidRPr="00006ADE">
        <w:rPr>
          <w:rFonts w:ascii="GHEA Grapalat" w:hAnsi="GHEA Grapalat"/>
          <w:b/>
        </w:rPr>
        <w:t xml:space="preserve">- </w:t>
      </w:r>
      <w:r w:rsidR="00E326DD" w:rsidRPr="00006ADE">
        <w:rPr>
          <w:rFonts w:ascii="GHEA Grapalat" w:hAnsi="GHEA Grapalat"/>
          <w:b/>
        </w:rPr>
        <w:t>в форме наличных денег или банковской гарантии</w:t>
      </w:r>
      <w:r w:rsidR="00395F4A" w:rsidRPr="00006ADE">
        <w:rPr>
          <w:rFonts w:ascii="GHEA Grapalat" w:hAnsi="GHEA Grapalat"/>
          <w:b/>
          <w:lang w:val="hy-AM"/>
        </w:rPr>
        <w:t>.</w:t>
      </w:r>
      <w:r w:rsidR="005700F1" w:rsidRPr="00006ADE">
        <w:rPr>
          <w:rStyle w:val="FootnoteReference"/>
          <w:rFonts w:ascii="GHEA Grapalat" w:hAnsi="GHEA Grapalat"/>
          <w:b/>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w:t>
      </w:r>
      <w:r w:rsidRPr="009044F1">
        <w:rPr>
          <w:rFonts w:ascii="GHEA Grapalat" w:hAnsi="GHEA Grapalat"/>
          <w:sz w:val="24"/>
          <w:szCs w:val="24"/>
        </w:rPr>
        <w:lastRenderedPageBreak/>
        <w:t xml:space="preserve">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D032A">
        <w:rPr>
          <w:rFonts w:ascii="GHEA Grapalat" w:hAnsi="GHEA Grapalat"/>
          <w:b/>
          <w:sz w:val="24"/>
          <w:szCs w:val="24"/>
        </w:rPr>
        <w:t>Оценка и сравнение ценовых предложений участников осуществляются без исчисления указанной в настоящем пункте суммы налога</w:t>
      </w:r>
      <w:r w:rsidRPr="009044F1">
        <w:rPr>
          <w:rFonts w:ascii="GHEA Grapalat" w:hAnsi="GHEA Grapalat"/>
          <w:sz w:val="24"/>
          <w:szCs w:val="24"/>
        </w:rPr>
        <w:t>.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D032A">
        <w:rPr>
          <w:rFonts w:ascii="GHEA Grapalat" w:hAnsi="GHEA Grapalat"/>
          <w:b/>
          <w:sz w:val="24"/>
          <w:szCs w:val="24"/>
        </w:rPr>
        <w:t>Если цена заключаемого договора стабильна, то ценовое предложение представляется одним числом</w:t>
      </w:r>
      <w:r w:rsidRPr="009044F1">
        <w:rPr>
          <w:rFonts w:ascii="GHEA Grapalat" w:hAnsi="GHEA Grapalat"/>
          <w:sz w:val="24"/>
          <w:szCs w:val="24"/>
        </w:rPr>
        <w:t xml:space="preserve">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sidRPr="009044F1">
        <w:rPr>
          <w:rFonts w:ascii="GHEA Grapalat" w:hAnsi="GHEA Grapalat"/>
          <w:i w:val="0"/>
          <w:sz w:val="24"/>
          <w:szCs w:val="24"/>
        </w:rPr>
        <w:lastRenderedPageBreak/>
        <w:t>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w:t>
      </w:r>
      <w:r w:rsidR="00981448" w:rsidRPr="00981448">
        <w:rPr>
          <w:rFonts w:ascii="GHEA Grapalat" w:hAnsi="GHEA Grapalat"/>
          <w:b/>
        </w:rPr>
        <w:t xml:space="preserve"> </w:t>
      </w:r>
      <w:r w:rsidR="00981448" w:rsidRPr="00BD39D8">
        <w:rPr>
          <w:rFonts w:ascii="GHEA Grapalat" w:hAnsi="GHEA Grapalat"/>
          <w:b/>
        </w:rPr>
        <w:t>за</w:t>
      </w:r>
      <w:r w:rsidR="00981448" w:rsidRPr="00F63B41">
        <w:rPr>
          <w:rFonts w:ascii="GHEA Grapalat" w:hAnsi="GHEA Grapalat"/>
          <w:b/>
        </w:rPr>
        <w:t xml:space="preserve"> </w:t>
      </w:r>
      <w:r w:rsidR="00981448" w:rsidRPr="00EF11B9">
        <w:rPr>
          <w:rFonts w:ascii="GHEA Grapalat" w:hAnsi="GHEA Grapalat"/>
          <w:b/>
        </w:rPr>
        <w:t>1-й</w:t>
      </w:r>
      <w:r w:rsidR="00981448" w:rsidRPr="004F2F45">
        <w:rPr>
          <w:rFonts w:ascii="GHEA Grapalat" w:hAnsi="GHEA Grapalat"/>
          <w:b/>
        </w:rPr>
        <w:t xml:space="preserve">, </w:t>
      </w:r>
      <w:r w:rsidR="00981448">
        <w:rPr>
          <w:rFonts w:ascii="GHEA Grapalat" w:hAnsi="GHEA Grapalat"/>
          <w:b/>
        </w:rPr>
        <w:t>2</w:t>
      </w:r>
      <w:r w:rsidR="00981448" w:rsidRPr="00BD39D8">
        <w:rPr>
          <w:rFonts w:ascii="GHEA Grapalat" w:hAnsi="GHEA Grapalat"/>
          <w:b/>
        </w:rPr>
        <w:t>-й</w:t>
      </w:r>
      <w:r w:rsidR="003D16FE" w:rsidRPr="004F2F45">
        <w:rPr>
          <w:rFonts w:ascii="GHEA Grapalat" w:hAnsi="GHEA Grapalat"/>
          <w:b/>
        </w:rPr>
        <w:t>, 3-й</w:t>
      </w:r>
      <w:r w:rsidR="00981448" w:rsidRPr="00EF11B9">
        <w:rPr>
          <w:rFonts w:ascii="GHEA Grapalat" w:hAnsi="GHEA Grapalat"/>
          <w:b/>
        </w:rPr>
        <w:t xml:space="preserve"> и </w:t>
      </w:r>
      <w:r w:rsidR="003D16FE" w:rsidRPr="004F2F45">
        <w:rPr>
          <w:rFonts w:ascii="GHEA Grapalat" w:hAnsi="GHEA Grapalat"/>
          <w:b/>
        </w:rPr>
        <w:t>4</w:t>
      </w:r>
      <w:r w:rsidR="00981448" w:rsidRPr="00BD39D8">
        <w:rPr>
          <w:rFonts w:ascii="GHEA Grapalat" w:hAnsi="GHEA Grapalat"/>
          <w:b/>
        </w:rPr>
        <w:t>-й</w:t>
      </w:r>
      <w:r w:rsidR="00981448" w:rsidRPr="00F63B41">
        <w:rPr>
          <w:rFonts w:ascii="GHEA Grapalat" w:hAnsi="GHEA Grapalat"/>
          <w:b/>
        </w:rPr>
        <w:t xml:space="preserve"> </w:t>
      </w:r>
      <w:r w:rsidR="00981448" w:rsidRPr="00BD39D8">
        <w:rPr>
          <w:rFonts w:ascii="GHEA Grapalat" w:hAnsi="GHEA Grapalat"/>
          <w:b/>
        </w:rPr>
        <w:t xml:space="preserve">лот </w:t>
      </w:r>
      <w:r w:rsidR="00981448" w:rsidRPr="00084009">
        <w:rPr>
          <w:rFonts w:ascii="GHEA Grapalat" w:hAnsi="GHEA Grapalat"/>
          <w:b/>
        </w:rPr>
        <w:t>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3"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E552D" w:rsidRDefault="00FA0EEA" w:rsidP="00FA0EEA">
      <w:pPr>
        <w:widowControl w:val="0"/>
        <w:tabs>
          <w:tab w:val="left" w:pos="1134"/>
        </w:tabs>
        <w:spacing w:after="160"/>
        <w:ind w:firstLine="567"/>
        <w:jc w:val="both"/>
        <w:rPr>
          <w:rFonts w:ascii="GHEA Grapalat" w:hAnsi="GHEA Grapalat"/>
          <w:b/>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7E552D">
        <w:rPr>
          <w:rFonts w:ascii="GHEA Grapalat" w:hAnsi="GHEA Grapalat"/>
          <w:b/>
        </w:rPr>
        <w:t xml:space="preserve">Обеспечение заявки должно быть </w:t>
      </w:r>
      <w:r w:rsidR="009B5257" w:rsidRPr="007E552D">
        <w:rPr>
          <w:rFonts w:ascii="GHEA Grapalat" w:hAnsi="GHEA Grapalat"/>
          <w:b/>
        </w:rPr>
        <w:t xml:space="preserve">действительным </w:t>
      </w:r>
      <w:r w:rsidR="006F5184" w:rsidRPr="007E552D">
        <w:rPr>
          <w:rFonts w:ascii="GHEA Grapalat" w:hAnsi="GHEA Grapalat"/>
          <w:b/>
        </w:rPr>
        <w:t xml:space="preserve">в течение </w:t>
      </w:r>
      <w:r w:rsidR="007E552D" w:rsidRPr="007E552D">
        <w:rPr>
          <w:rFonts w:ascii="GHEA Grapalat" w:hAnsi="GHEA Grapalat"/>
          <w:b/>
        </w:rPr>
        <w:t>120</w:t>
      </w:r>
      <w:r w:rsidR="007E552D" w:rsidRPr="007E552D">
        <w:rPr>
          <w:rFonts w:ascii="Courier New" w:hAnsi="Courier New" w:cs="Courier New"/>
          <w:b/>
        </w:rPr>
        <w:t> </w:t>
      </w:r>
      <w:r w:rsidR="007E552D" w:rsidRPr="007E552D">
        <w:rPr>
          <w:rFonts w:ascii="GHEA Grapalat" w:hAnsi="GHEA Grapalat"/>
          <w:b/>
        </w:rPr>
        <w:t>(</w:t>
      </w:r>
      <w:r w:rsidR="007E552D" w:rsidRPr="007E552D">
        <w:rPr>
          <w:rFonts w:ascii="GHEA Grapalat" w:hAnsi="GHEA Grapalat"/>
          <w:b/>
          <w:i/>
        </w:rPr>
        <w:t>сто двадцати</w:t>
      </w:r>
      <w:r w:rsidR="007E552D" w:rsidRPr="007E552D">
        <w:rPr>
          <w:rFonts w:ascii="GHEA Grapalat" w:hAnsi="GHEA Grapalat"/>
          <w:b/>
        </w:rPr>
        <w:t xml:space="preserve">) </w:t>
      </w:r>
      <w:r w:rsidR="006F5184" w:rsidRPr="007E552D">
        <w:rPr>
          <w:rFonts w:ascii="GHEA Grapalat" w:hAnsi="GHEA Grapalat"/>
          <w:b/>
        </w:rPr>
        <w:t>рабочих дней со дня</w:t>
      </w:r>
      <w:r w:rsidR="009B5257" w:rsidRPr="007E552D">
        <w:rPr>
          <w:rFonts w:ascii="GHEA Grapalat" w:hAnsi="GHEA Grapalat"/>
          <w:b/>
        </w:rPr>
        <w:t xml:space="preserve"> истечения крайнего срока</w:t>
      </w:r>
      <w:r w:rsidR="006F5184" w:rsidRPr="007E552D">
        <w:rPr>
          <w:rFonts w:ascii="GHEA Grapalat" w:hAnsi="GHEA Grapalat"/>
          <w:b/>
        </w:rPr>
        <w:t xml:space="preserve"> подачи заяв</w:t>
      </w:r>
      <w:r w:rsidR="009B5257" w:rsidRPr="007E552D">
        <w:rPr>
          <w:rFonts w:ascii="GHEA Grapalat" w:hAnsi="GHEA Grapalat"/>
          <w:b/>
        </w:rPr>
        <w:t>о</w:t>
      </w:r>
      <w:r w:rsidR="006F5184" w:rsidRPr="007E552D">
        <w:rPr>
          <w:rFonts w:ascii="GHEA Grapalat" w:hAnsi="GHEA Grapalat"/>
          <w:b/>
        </w:rPr>
        <w:t>к.</w:t>
      </w:r>
      <w:r w:rsidR="00CD5802" w:rsidRPr="007E552D">
        <w:rPr>
          <w:rFonts w:ascii="GHEA Grapalat" w:hAnsi="GHEA Grapalat"/>
          <w:b/>
          <w:vertAlign w:val="superscript"/>
        </w:rPr>
        <w:t>9.2</w:t>
      </w:r>
      <w:r w:rsidR="006F5184" w:rsidRPr="007E552D">
        <w:rPr>
          <w:rFonts w:ascii="GHEA Grapalat" w:hAnsi="GHEA Grapalat"/>
          <w:b/>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9F3A8B" w:rsidRPr="009044F1" w:rsidRDefault="00FD2748" w:rsidP="009F3A8B">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9F3A8B" w:rsidRPr="002500D5">
        <w:rPr>
          <w:rFonts w:ascii="GHEA Grapalat" w:hAnsi="GHEA Grapalat"/>
          <w:b/>
          <w:sz w:val="24"/>
          <w:szCs w:val="24"/>
        </w:rPr>
        <w:t xml:space="preserve">Вскрытие заявок произойдет на </w:t>
      </w:r>
      <w:r w:rsidR="009F3A8B" w:rsidRPr="006E3E75">
        <w:rPr>
          <w:rFonts w:ascii="GHEA Grapalat" w:hAnsi="GHEA Grapalat"/>
          <w:b/>
          <w:sz w:val="24"/>
          <w:szCs w:val="24"/>
        </w:rPr>
        <w:t xml:space="preserve">" </w:t>
      </w:r>
      <w:r w:rsidR="009F3A8B" w:rsidRPr="004F2F45">
        <w:rPr>
          <w:rFonts w:ascii="GHEA Grapalat" w:hAnsi="GHEA Grapalat"/>
          <w:b/>
          <w:sz w:val="24"/>
          <w:szCs w:val="24"/>
        </w:rPr>
        <w:t>18</w:t>
      </w:r>
      <w:r w:rsidR="009F3A8B" w:rsidRPr="006E3E75">
        <w:rPr>
          <w:rFonts w:ascii="GHEA Grapalat" w:hAnsi="GHEA Grapalat"/>
          <w:b/>
          <w:sz w:val="24"/>
          <w:szCs w:val="24"/>
        </w:rPr>
        <w:t xml:space="preserve"> "-й день в "11:00</w:t>
      </w:r>
      <w:r w:rsidR="009F3A8B">
        <w:rPr>
          <w:rFonts w:ascii="GHEA Grapalat" w:hAnsi="GHEA Grapalat"/>
          <w:b/>
          <w:sz w:val="24"/>
          <w:szCs w:val="24"/>
        </w:rPr>
        <w:t>" "</w:t>
      </w:r>
      <w:r w:rsidR="009F3A8B"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9F3A8B" w:rsidRPr="00BD39D8">
        <w:rPr>
          <w:rFonts w:ascii="GHEA Grapalat" w:hAnsi="GHEA Grapalat"/>
          <w:sz w:val="24"/>
          <w:szCs w:val="24"/>
        </w:rPr>
        <w:t>.</w:t>
      </w:r>
    </w:p>
    <w:p w:rsidR="00096865" w:rsidRPr="009044F1" w:rsidRDefault="00096865" w:rsidP="00B46D58">
      <w:pPr>
        <w:pStyle w:val="BodyTextIndent2"/>
        <w:widowControl w:val="0"/>
        <w:tabs>
          <w:tab w:val="left" w:pos="1134"/>
        </w:tabs>
        <w:spacing w:after="160" w:line="240" w:lineRule="auto"/>
        <w:ind w:firstLine="567"/>
        <w:rPr>
          <w:rFonts w:ascii="GHEA Grapalat" w:hAnsi="GHEA Grapalat" w:cs="Tahoma"/>
          <w:sz w:val="24"/>
          <w:szCs w:val="24"/>
        </w:rPr>
      </w:pP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F3A8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9F3A8B">
        <w:rPr>
          <w:rFonts w:ascii="GHEA Grapalat" w:hAnsi="GHEA Grapalat"/>
          <w:b/>
        </w:rPr>
        <w:t>При этом, на заседании по вскрытию</w:t>
      </w:r>
      <w:r w:rsidR="00550A62" w:rsidRPr="009F3A8B">
        <w:rPr>
          <w:rFonts w:ascii="GHEA Grapalat" w:hAnsi="GHEA Grapalat"/>
          <w:b/>
        </w:rPr>
        <w:t xml:space="preserve"> и оценке </w:t>
      </w:r>
      <w:r w:rsidRPr="009F3A8B">
        <w:rPr>
          <w:rFonts w:ascii="GHEA Grapalat" w:hAnsi="GHEA Grapalat"/>
          <w:b/>
        </w:rPr>
        <w:t xml:space="preserve">заявок комиссия отклоняет те заявки, в которых отсутствуют ценовое предложение, </w:t>
      </w:r>
      <w:r w:rsidR="006A4E85" w:rsidRPr="009F3A8B">
        <w:rPr>
          <w:rFonts w:ascii="GHEA Grapalat" w:hAnsi="GHEA Grapalat"/>
          <w:b/>
        </w:rPr>
        <w:t xml:space="preserve">и/или обеспечение заявки, или </w:t>
      </w:r>
      <w:r w:rsidRPr="009F3A8B">
        <w:rPr>
          <w:rFonts w:ascii="GHEA Grapalat" w:hAnsi="GHEA Grapalat"/>
          <w:b/>
        </w:rPr>
        <w:t>те, которые не соответствуют требованиям приглашения</w:t>
      </w:r>
      <w:r w:rsidR="00550A62" w:rsidRPr="009F3A8B">
        <w:rPr>
          <w:rFonts w:ascii="GHEA Grapalat" w:hAnsi="GHEA Grapalat"/>
          <w:b/>
        </w:rPr>
        <w:t>, за исключением случая, установленного пунктом 8.9 части 1 настоящего приглашения</w:t>
      </w:r>
      <w:r w:rsidRPr="009F3A8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lastRenderedPageBreak/>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B279FD" w:rsidRPr="00447C65">
        <w:rPr>
          <w:rFonts w:ascii="GHEA Grapalat" w:hAnsi="GHEA Grapalat"/>
          <w:b/>
          <w:i w:val="0"/>
          <w:sz w:val="24"/>
          <w:szCs w:val="24"/>
        </w:rPr>
        <w:t>с драмом Республики Армения по курсу ЦБ  Армении</w:t>
      </w:r>
      <w:r w:rsidR="00B279FD">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w:t>
      </w:r>
      <w:r w:rsidRPr="009775E8">
        <w:rPr>
          <w:rFonts w:ascii="GHEA Grapalat" w:hAnsi="GHEA Grapalat"/>
          <w:sz w:val="24"/>
          <w:szCs w:val="24"/>
        </w:rPr>
        <w:lastRenderedPageBreak/>
        <w:t xml:space="preserve">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w:t>
      </w:r>
      <w:r w:rsidR="0052468C">
        <w:rPr>
          <w:rFonts w:ascii="GHEA Grapalat" w:hAnsi="GHEA Grapalat"/>
        </w:rPr>
        <w:lastRenderedPageBreak/>
        <w:t>(уведомления)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 xml:space="preserve">бстоятельство, предусмотренное в пункте 8.8.1 части 1 настоящего приглашения, не считается нарушением обязательств, взятых в рамках процесса </w:t>
      </w:r>
      <w:r w:rsidRPr="00671189">
        <w:rPr>
          <w:rFonts w:ascii="GHEA Grapalat" w:hAnsi="GHEA Grapalat" w:cs="Sylfaen"/>
        </w:rPr>
        <w:lastRenderedPageBreak/>
        <w:t>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12C2"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D612C2">
        <w:rPr>
          <w:rFonts w:ascii="GHEA Grapalat" w:hAnsi="GHEA Grapalat"/>
          <w:b/>
          <w:sz w:val="24"/>
          <w:szCs w:val="24"/>
        </w:rPr>
        <w:t>8.</w:t>
      </w:r>
      <w:r w:rsidR="000E624C" w:rsidRPr="00D612C2">
        <w:rPr>
          <w:rFonts w:ascii="GHEA Grapalat" w:hAnsi="GHEA Grapalat"/>
          <w:b/>
          <w:sz w:val="24"/>
          <w:szCs w:val="24"/>
          <w:lang w:val="hy-AM"/>
        </w:rPr>
        <w:t>1</w:t>
      </w:r>
      <w:r w:rsidR="00B325AF" w:rsidRPr="00D612C2">
        <w:rPr>
          <w:rFonts w:ascii="GHEA Grapalat" w:hAnsi="GHEA Grapalat"/>
          <w:b/>
          <w:sz w:val="24"/>
          <w:szCs w:val="24"/>
        </w:rPr>
        <w:t>8</w:t>
      </w:r>
      <w:r w:rsidRPr="00D612C2">
        <w:rPr>
          <w:rFonts w:ascii="GHEA Grapalat" w:hAnsi="GHEA Grapalat"/>
          <w:b/>
          <w:sz w:val="24"/>
          <w:szCs w:val="24"/>
        </w:rPr>
        <w:t>.</w:t>
      </w:r>
      <w:r w:rsidR="00EE0CB1" w:rsidRPr="00D612C2">
        <w:rPr>
          <w:rFonts w:ascii="GHEA Grapalat" w:hAnsi="GHEA Grapalat"/>
          <w:b/>
          <w:sz w:val="24"/>
          <w:szCs w:val="24"/>
        </w:rPr>
        <w:tab/>
      </w:r>
      <w:r w:rsidRPr="00D612C2">
        <w:rPr>
          <w:rFonts w:ascii="GHEA Grapalat" w:hAnsi="GHEA Grapalat"/>
          <w:b/>
          <w:sz w:val="24"/>
          <w:szCs w:val="24"/>
        </w:rPr>
        <w:t>Оценка заявок и определение отобранного участника осуществляются по отдельным лотам</w:t>
      </w:r>
      <w:r w:rsidR="00FE2802" w:rsidRPr="00D612C2">
        <w:rPr>
          <w:rStyle w:val="FootnoteReference"/>
          <w:rFonts w:ascii="GHEA Grapalat" w:hAnsi="GHEA Grapalat"/>
          <w:b/>
          <w:sz w:val="24"/>
          <w:szCs w:val="24"/>
        </w:rPr>
        <w:footnoteReference w:customMarkFollows="1" w:id="8"/>
        <w:t>11</w:t>
      </w:r>
      <w:r w:rsidRPr="00D612C2">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612C2" w:rsidRDefault="00D612C2" w:rsidP="00D80C08">
      <w:pPr>
        <w:pStyle w:val="BodyTextIndent2"/>
        <w:widowControl w:val="0"/>
        <w:numPr>
          <w:ilvl w:val="0"/>
          <w:numId w:val="32"/>
        </w:numPr>
        <w:spacing w:after="160" w:line="240" w:lineRule="auto"/>
        <w:ind w:left="284"/>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B84C5F" w:rsidRDefault="00A93A41" w:rsidP="001E2047">
      <w:pPr>
        <w:widowControl w:val="0"/>
        <w:tabs>
          <w:tab w:val="left" w:pos="1134"/>
        </w:tabs>
        <w:jc w:val="both"/>
        <w:rPr>
          <w:rFonts w:ascii="GHEA Grapalat" w:hAnsi="GHEA Grapalat"/>
        </w:rPr>
      </w:pPr>
      <w:r>
        <w:rPr>
          <w:rFonts w:ascii="GHEA Grapalat" w:hAnsi="GHEA Grapalat"/>
          <w:lang w:val="hy-AM"/>
        </w:rPr>
        <w:t xml:space="preserve">      </w:t>
      </w:r>
      <w:r w:rsidR="00AA0AD8"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w:t>
      </w:r>
      <w:r w:rsidR="00E77A77">
        <w:rPr>
          <w:rFonts w:ascii="GHEA Grapalat" w:hAnsi="GHEA Grapalat"/>
        </w:rPr>
        <w:t xml:space="preserve"> уведомлением</w:t>
      </w:r>
      <w:r w:rsidR="00BD587C" w:rsidRPr="00C61190">
        <w:rPr>
          <w:rFonts w:ascii="GHEA Grapalat" w:hAnsi="GHEA Grapalat"/>
        </w:rPr>
        <w:t xml:space="preserve"> </w:t>
      </w:r>
      <w:r w:rsidR="001E2047" w:rsidRPr="00DF59E9">
        <w:rPr>
          <w:rFonts w:ascii="GHEA Grapalat" w:hAnsi="GHEA Grapalat"/>
        </w:rPr>
        <w:t xml:space="preserve">не подписывает договор и </w:t>
      </w:r>
      <w:r w:rsidR="001E2047">
        <w:rPr>
          <w:rFonts w:ascii="GHEA Grapalat" w:hAnsi="GHEA Grapalat"/>
        </w:rPr>
        <w:t xml:space="preserve"> не </w:t>
      </w:r>
      <w:r w:rsidR="001E2047" w:rsidRPr="00DF59E9">
        <w:rPr>
          <w:rFonts w:ascii="GHEA Grapalat" w:hAnsi="GHEA Grapalat"/>
        </w:rPr>
        <w:t>пред</w:t>
      </w:r>
      <w:r w:rsidR="001E2047">
        <w:rPr>
          <w:rFonts w:ascii="GHEA Grapalat" w:hAnsi="GHEA Grapalat"/>
        </w:rPr>
        <w:t>о</w:t>
      </w:r>
      <w:r w:rsidR="001E2047" w:rsidRPr="00DF59E9">
        <w:rPr>
          <w:rFonts w:ascii="GHEA Grapalat" w:hAnsi="GHEA Grapalat"/>
        </w:rPr>
        <w:t>ставляет заказчику обеспечени</w:t>
      </w:r>
      <w:r w:rsidR="001E2047">
        <w:rPr>
          <w:rFonts w:ascii="GHEA Grapalat" w:hAnsi="GHEA Grapalat"/>
        </w:rPr>
        <w:t xml:space="preserve">я </w:t>
      </w:r>
      <w:r w:rsidR="001E2047" w:rsidRPr="00DF59E9">
        <w:rPr>
          <w:rFonts w:ascii="GHEA Grapalat" w:hAnsi="GHEA Grapalat"/>
        </w:rPr>
        <w:t>квалификации и договора</w:t>
      </w:r>
      <w:r w:rsidR="001E2047">
        <w:rPr>
          <w:rFonts w:ascii="GHEA Grapalat" w:hAnsi="GHEA Grapalat"/>
        </w:rPr>
        <w:t>,</w:t>
      </w:r>
      <w:r w:rsidR="001E2047" w:rsidRPr="00C61190">
        <w:rPr>
          <w:rFonts w:ascii="GHEA Grapalat" w:hAnsi="GHEA Grapalat"/>
        </w:rPr>
        <w:t xml:space="preserve"> </w:t>
      </w:r>
      <w:r w:rsidR="001E2047" w:rsidRPr="00106011">
        <w:rPr>
          <w:rFonts w:ascii="GHEA Grapalat" w:hAnsi="GHEA Grapalat"/>
        </w:rPr>
        <w:t>а в случае, если проектом заключаемого договора предусмотрена предоплата</w:t>
      </w:r>
      <w:r w:rsidR="001E2047">
        <w:rPr>
          <w:rFonts w:ascii="GHEA Grapalat" w:hAnsi="GHEA Grapalat"/>
        </w:rPr>
        <w:t>-также обеспечение предоплаты</w:t>
      </w:r>
      <w:r w:rsidR="001E2047" w:rsidRPr="00106011">
        <w:rPr>
          <w:rFonts w:ascii="GHEA Grapalat" w:hAnsi="GHEA Grapalat"/>
        </w:rPr>
        <w:t xml:space="preserve">, </w:t>
      </w:r>
      <w:r w:rsidR="001E2047" w:rsidRPr="00996C18">
        <w:rPr>
          <w:rFonts w:ascii="GHEA Grapalat" w:hAnsi="GHEA Grapalat"/>
        </w:rPr>
        <w:t xml:space="preserve">то он лишается права подписания договора. </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906177">
        <w:rPr>
          <w:rFonts w:ascii="GHEA Grapalat" w:hAnsi="GHEA Grapalat"/>
          <w:b/>
          <w:color w:val="000000" w:themeColor="text1"/>
        </w:rPr>
        <w:t>в течение 5-и рабочих</w:t>
      </w:r>
      <w:r w:rsidR="00646B97" w:rsidRPr="00681C1F">
        <w:rPr>
          <w:rFonts w:ascii="GHEA Grapalat" w:hAnsi="GHEA Grapalat"/>
          <w:color w:val="000000" w:themeColor="text1"/>
        </w:rPr>
        <w:t xml:space="preserve">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w:t>
      </w:r>
      <w:r w:rsidR="00646B97" w:rsidRPr="00906177">
        <w:rPr>
          <w:rFonts w:ascii="GHEA Grapalat" w:hAnsi="GHEA Grapalat"/>
          <w:b/>
        </w:rPr>
        <w:t xml:space="preserve">устанавливается в </w:t>
      </w:r>
      <w:r w:rsidR="008D2230" w:rsidRPr="00906177">
        <w:rPr>
          <w:rFonts w:ascii="GHEA Grapalat" w:hAnsi="GHEA Grapalat"/>
          <w:b/>
          <w:lang w:val="hy-AM"/>
        </w:rPr>
        <w:t>«</w:t>
      </w:r>
      <w:r w:rsidR="00906177" w:rsidRPr="004F2F45">
        <w:rPr>
          <w:rFonts w:ascii="GHEA Grapalat" w:hAnsi="GHEA Grapalat"/>
          <w:b/>
        </w:rPr>
        <w:t>10</w:t>
      </w:r>
      <w:r w:rsidR="008D2230" w:rsidRPr="00906177">
        <w:rPr>
          <w:rFonts w:ascii="GHEA Grapalat" w:hAnsi="GHEA Grapalat"/>
          <w:b/>
          <w:lang w:val="hy-AM"/>
        </w:rPr>
        <w:t>»</w:t>
      </w:r>
      <w:r w:rsidR="00646B97" w:rsidRPr="00906177">
        <w:rPr>
          <w:rFonts w:ascii="GHEA Grapalat" w:hAnsi="GHEA Grapalat"/>
          <w:b/>
        </w:rPr>
        <w:t xml:space="preserve"> рабочих дней</w:t>
      </w:r>
      <w:r w:rsidR="00646B97" w:rsidRPr="00906177">
        <w:rPr>
          <w:rFonts w:ascii="GHEA Grapalat" w:hAnsi="GHEA Grapalat"/>
          <w:b/>
          <w:color w:val="000000" w:themeColor="text1"/>
        </w:rPr>
        <w:t xml:space="preserve"> С отобранным участником заключается договор</w:t>
      </w:r>
      <w:r w:rsidR="00646B97" w:rsidRPr="00681C1F">
        <w:rPr>
          <w:rFonts w:ascii="GHEA Grapalat" w:hAnsi="GHEA Grapalat"/>
          <w:color w:val="000000" w:themeColor="text1"/>
        </w:rPr>
        <w:t>,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w:t>
      </w:r>
      <w:r w:rsidR="00906177" w:rsidRPr="00F63B41">
        <w:rPr>
          <w:rFonts w:ascii="GHEA Grapalat" w:hAnsi="GHEA Grapalat"/>
        </w:rPr>
        <w:t>з</w:t>
      </w:r>
      <w:r w:rsidR="00906177" w:rsidRPr="00BD39D8">
        <w:rPr>
          <w:rFonts w:ascii="GHEA Grapalat" w:hAnsi="GHEA Grapalat"/>
          <w:b/>
        </w:rPr>
        <w:t xml:space="preserve">а </w:t>
      </w:r>
      <w:r w:rsidR="00906177" w:rsidRPr="00F63B41">
        <w:rPr>
          <w:rFonts w:ascii="GHEA Grapalat" w:hAnsi="GHEA Grapalat"/>
          <w:b/>
        </w:rPr>
        <w:t>1-й</w:t>
      </w:r>
      <w:r w:rsidR="00906177" w:rsidRPr="004F2F45">
        <w:rPr>
          <w:rFonts w:ascii="GHEA Grapalat" w:hAnsi="GHEA Grapalat"/>
          <w:b/>
        </w:rPr>
        <w:t xml:space="preserve">, 2-й, 3-й </w:t>
      </w:r>
      <w:r w:rsidR="00906177" w:rsidRPr="00EF11B9">
        <w:rPr>
          <w:rFonts w:ascii="GHEA Grapalat" w:hAnsi="GHEA Grapalat"/>
          <w:b/>
        </w:rPr>
        <w:t xml:space="preserve">и </w:t>
      </w:r>
      <w:r w:rsidR="00906177" w:rsidRPr="004F2F45">
        <w:rPr>
          <w:rFonts w:ascii="GHEA Grapalat" w:hAnsi="GHEA Grapalat"/>
          <w:b/>
        </w:rPr>
        <w:t>4</w:t>
      </w:r>
      <w:r w:rsidR="00906177" w:rsidRPr="00F63B41">
        <w:rPr>
          <w:rFonts w:ascii="GHEA Grapalat" w:hAnsi="GHEA Grapalat"/>
          <w:b/>
        </w:rPr>
        <w:t>-й</w:t>
      </w:r>
      <w:r w:rsidR="00906177" w:rsidRPr="00EF11B9">
        <w:rPr>
          <w:rFonts w:ascii="GHEA Grapalat" w:hAnsi="GHEA Grapalat"/>
          <w:b/>
        </w:rPr>
        <w:t xml:space="preserve"> </w:t>
      </w:r>
      <w:r w:rsidR="00906177">
        <w:rPr>
          <w:rFonts w:ascii="GHEA Grapalat" w:hAnsi="GHEA Grapalat"/>
          <w:b/>
        </w:rPr>
        <w:t xml:space="preserve">лот </w:t>
      </w:r>
      <w:r w:rsidR="008C5F2A" w:rsidRPr="008C5F2A">
        <w:rPr>
          <w:rFonts w:ascii="GHEA Grapalat" w:hAnsi="GHEA Grapalat"/>
        </w:rPr>
        <w:t xml:space="preserve">равен </w:t>
      </w:r>
      <w:r w:rsidR="003D57AD" w:rsidRPr="00906177">
        <w:rPr>
          <w:rFonts w:ascii="GHEA Grapalat" w:hAnsi="GHEA Grapalat"/>
          <w:b/>
        </w:rPr>
        <w:t xml:space="preserve">15 </w:t>
      </w:r>
      <w:r w:rsidR="003D57AD" w:rsidRPr="00906177">
        <w:rPr>
          <w:rFonts w:ascii="GHEA Grapalat" w:hAnsi="GHEA Grapalat"/>
          <w:b/>
        </w:rPr>
        <w:lastRenderedPageBreak/>
        <w:t xml:space="preserve">процентам </w:t>
      </w:r>
      <w:r w:rsidR="00E70468" w:rsidRPr="00906177">
        <w:rPr>
          <w:rFonts w:ascii="GHEA Grapalat" w:hAnsi="GHEA Grapalat"/>
          <w:b/>
        </w:rPr>
        <w:t xml:space="preserve">от цены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AE7901">
        <w:rPr>
          <w:rFonts w:ascii="GHEA Grapalat" w:hAnsi="GHEA Grapalat"/>
          <w:b/>
        </w:rPr>
        <w:t xml:space="preserve">Обеспечение квалификации </w:t>
      </w:r>
      <w:r w:rsidR="00AE7901" w:rsidRPr="00F63B41">
        <w:rPr>
          <w:rFonts w:ascii="GHEA Grapalat" w:hAnsi="GHEA Grapalat"/>
        </w:rPr>
        <w:t>з</w:t>
      </w:r>
      <w:r w:rsidR="00AE7901" w:rsidRPr="00BD39D8">
        <w:rPr>
          <w:rFonts w:ascii="GHEA Grapalat" w:hAnsi="GHEA Grapalat"/>
          <w:b/>
        </w:rPr>
        <w:t xml:space="preserve">а </w:t>
      </w:r>
      <w:r w:rsidR="00AE7901" w:rsidRPr="00F63B41">
        <w:rPr>
          <w:rFonts w:ascii="GHEA Grapalat" w:hAnsi="GHEA Grapalat"/>
          <w:b/>
        </w:rPr>
        <w:t>1-й</w:t>
      </w:r>
      <w:r w:rsidR="00AE7901" w:rsidRPr="004F2F45">
        <w:rPr>
          <w:rFonts w:ascii="GHEA Grapalat" w:hAnsi="GHEA Grapalat"/>
          <w:b/>
        </w:rPr>
        <w:t xml:space="preserve">, 2-й, 3-й </w:t>
      </w:r>
      <w:r w:rsidR="00AE7901" w:rsidRPr="00EF11B9">
        <w:rPr>
          <w:rFonts w:ascii="GHEA Grapalat" w:hAnsi="GHEA Grapalat"/>
          <w:b/>
        </w:rPr>
        <w:t xml:space="preserve">и </w:t>
      </w:r>
      <w:r w:rsidR="00AE7901" w:rsidRPr="004F2F45">
        <w:rPr>
          <w:rFonts w:ascii="GHEA Grapalat" w:hAnsi="GHEA Grapalat"/>
          <w:b/>
        </w:rPr>
        <w:t>4</w:t>
      </w:r>
      <w:r w:rsidR="00AE7901" w:rsidRPr="00F63B41">
        <w:rPr>
          <w:rFonts w:ascii="GHEA Grapalat" w:hAnsi="GHEA Grapalat"/>
          <w:b/>
        </w:rPr>
        <w:t>-й</w:t>
      </w:r>
      <w:r w:rsidR="00AE7901" w:rsidRPr="00EF11B9">
        <w:rPr>
          <w:rFonts w:ascii="GHEA Grapalat" w:hAnsi="GHEA Grapalat"/>
          <w:b/>
        </w:rPr>
        <w:t xml:space="preserve"> </w:t>
      </w:r>
      <w:r w:rsidR="00AE7901">
        <w:rPr>
          <w:rFonts w:ascii="GHEA Grapalat" w:hAnsi="GHEA Grapalat"/>
          <w:b/>
        </w:rPr>
        <w:t xml:space="preserve">лот </w:t>
      </w:r>
      <w:r w:rsidR="003D57AD" w:rsidRPr="00AE7901">
        <w:rPr>
          <w:rFonts w:ascii="GHEA Grapalat" w:hAnsi="GHEA Grapalat"/>
          <w:b/>
        </w:rPr>
        <w:t>представляется в виде наличных денег или гарантий, предоставленных банками</w:t>
      </w:r>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AE7901">
        <w:rPr>
          <w:rFonts w:ascii="GHEA Grapalat" w:hAnsi="GHEA Grapalat"/>
          <w:b/>
        </w:rPr>
        <w:t xml:space="preserve">до </w:t>
      </w:r>
      <w:r w:rsidR="00AE7901" w:rsidRPr="004F2F45">
        <w:rPr>
          <w:rFonts w:ascii="GHEA Grapalat" w:hAnsi="GHEA Grapalat"/>
          <w:b/>
        </w:rPr>
        <w:t>9</w:t>
      </w:r>
      <w:r w:rsidR="003D57AD" w:rsidRPr="00AE7901">
        <w:rPr>
          <w:rFonts w:ascii="GHEA Grapalat" w:hAnsi="GHEA Grapalat"/>
          <w:b/>
        </w:rPr>
        <w:t>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w:t>
      </w:r>
      <w:r w:rsidR="00571E4C" w:rsidRPr="00AE7901">
        <w:rPr>
          <w:rFonts w:ascii="GHEA Grapalat" w:hAnsi="GHEA Grapalat" w:cs="Sylfaen"/>
          <w:b/>
        </w:rPr>
        <w:t>900008000698</w:t>
      </w:r>
      <w:r w:rsidR="00571E4C" w:rsidRPr="00BF3E44">
        <w:rPr>
          <w:rFonts w:ascii="GHEA Grapalat" w:hAnsi="GHEA Grapalat" w:cs="Sylfaen"/>
        </w:rPr>
        <w:t>»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8E419D" w:rsidRPr="00C224A2" w:rsidRDefault="0052513C" w:rsidP="008E419D">
      <w:pPr>
        <w:widowControl w:val="0"/>
        <w:tabs>
          <w:tab w:val="left" w:pos="1276"/>
        </w:tabs>
        <w:rPr>
          <w:i/>
          <w:sz w:val="18"/>
          <w:szCs w:val="18"/>
        </w:rPr>
      </w:pPr>
      <w:r w:rsidRPr="0052513C">
        <w:rPr>
          <w:rFonts w:asciiTheme="minorHAnsi" w:hAnsiTheme="minorHAnsi"/>
          <w:i/>
          <w:vertAlign w:val="superscript"/>
        </w:rPr>
        <w:t>11.1</w:t>
      </w:r>
      <w:r w:rsidRPr="0052513C">
        <w:rPr>
          <w:rFonts w:asciiTheme="minorHAnsi" w:hAnsiTheme="minorHAnsi"/>
          <w:i/>
        </w:rPr>
        <w:t xml:space="preserve"> </w:t>
      </w:r>
      <w:r w:rsidR="008E419D">
        <w:rPr>
          <w:rFonts w:ascii="Cambria" w:hAnsi="Cambria"/>
          <w:i/>
          <w:sz w:val="18"/>
          <w:szCs w:val="18"/>
        </w:rPr>
        <w:t>а</w:t>
      </w:r>
      <w:r w:rsidR="008E419D" w:rsidRPr="008D5170">
        <w:rPr>
          <w:rFonts w:ascii="Times Armenian" w:hAnsi="Times Armenian"/>
          <w:i/>
          <w:sz w:val="18"/>
          <w:szCs w:val="18"/>
        </w:rPr>
        <w:t xml:space="preserve"> </w:t>
      </w:r>
      <w:r w:rsidR="008E419D" w:rsidRPr="000C4C7C">
        <w:rPr>
          <w:rFonts w:ascii="GHEA Grapalat" w:hAnsi="GHEA Grapalat" w:cs="Sylfaen"/>
          <w:lang w:val="hy-AM"/>
        </w:rPr>
        <w:t>)</w:t>
      </w:r>
      <w:r w:rsidR="008E419D">
        <w:rPr>
          <w:rFonts w:ascii="GHEA Grapalat" w:hAnsi="GHEA Grapalat" w:cs="Sylfaen"/>
        </w:rPr>
        <w:t xml:space="preserve"> </w:t>
      </w:r>
      <w:r w:rsidR="008E419D" w:rsidRPr="00E16BC9">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52513C" w:rsidRDefault="008E419D" w:rsidP="0052513C">
      <w:pPr>
        <w:pStyle w:val="FootnoteText"/>
        <w:jc w:val="both"/>
        <w:rPr>
          <w:rFonts w:asciiTheme="minorHAnsi" w:hAnsiTheme="minorHAnsi"/>
          <w:i/>
        </w:rPr>
      </w:pPr>
      <w:r>
        <w:rPr>
          <w:rFonts w:asciiTheme="minorHAnsi" w:hAnsiTheme="minorHAnsi"/>
          <w:i/>
          <w:lang w:val="hy-AM"/>
        </w:rPr>
        <w:t xml:space="preserve">    </w:t>
      </w:r>
      <w:r>
        <w:rPr>
          <w:i/>
          <w:sz w:val="18"/>
          <w:szCs w:val="18"/>
        </w:rPr>
        <w:t xml:space="preserve"> </w:t>
      </w:r>
      <w:r>
        <w:rPr>
          <w:rFonts w:ascii="Cambria" w:hAnsi="Cambria"/>
          <w:i/>
          <w:sz w:val="18"/>
          <w:szCs w:val="18"/>
        </w:rPr>
        <w:t>б</w:t>
      </w:r>
      <w:r w:rsidRPr="008D5170">
        <w:rPr>
          <w:i/>
          <w:sz w:val="18"/>
          <w:szCs w:val="18"/>
        </w:rPr>
        <w:t xml:space="preserve"> </w:t>
      </w:r>
      <w:r w:rsidRPr="000C4C7C">
        <w:rPr>
          <w:rFonts w:ascii="GHEA Grapalat" w:hAnsi="GHEA Grapalat" w:cs="Sylfaen"/>
          <w:lang w:val="hy-AM"/>
        </w:rPr>
        <w:t>)</w:t>
      </w:r>
      <w:r>
        <w:rPr>
          <w:rFonts w:ascii="GHEA Grapalat" w:hAnsi="GHEA Grapalat" w:cs="Sylfaen"/>
        </w:rPr>
        <w:t xml:space="preserve"> </w:t>
      </w:r>
      <w:r w:rsidR="0052513C" w:rsidRPr="0052513C">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Theme="minorHAnsi" w:hAnsiTheme="minorHAnsi"/>
          <w:i/>
          <w:lang w:val="hy-AM"/>
        </w:rPr>
        <w:t>«»</w:t>
      </w:r>
      <w:r w:rsidR="0052513C" w:rsidRPr="0052513C">
        <w:rPr>
          <w:rFonts w:asciiTheme="minorHAnsi" w:hAnsiTheme="minorHAnsi"/>
          <w:i/>
        </w:rPr>
        <w:t xml:space="preserve">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Pr="004F0484" w:rsidRDefault="00801A4F" w:rsidP="00801A4F">
      <w:pPr>
        <w:widowControl w:val="0"/>
        <w:tabs>
          <w:tab w:val="left" w:pos="1276"/>
        </w:tabs>
        <w:spacing w:after="160"/>
        <w:ind w:firstLine="567"/>
        <w:jc w:val="both"/>
        <w:rPr>
          <w:ins w:id="8" w:author="Vardan" w:date="2022-10-30T00:02:00Z"/>
          <w:rFonts w:ascii="GHEA Grapalat" w:hAnsi="GHEA Grapalat"/>
          <w:b/>
        </w:rPr>
      </w:pPr>
      <w:r w:rsidRPr="004F0484">
        <w:rPr>
          <w:rFonts w:ascii="GHEA Grapalat" w:hAnsi="GHEA Grapalat" w:cs="Sylfaen"/>
          <w:b/>
        </w:rPr>
        <w:t xml:space="preserve">Обеспечение квалификации в виде </w:t>
      </w:r>
      <w:r w:rsidR="00482E18" w:rsidRPr="004F0484">
        <w:rPr>
          <w:rFonts w:ascii="GHEA Grapalat" w:hAnsi="GHEA Grapalat" w:cs="Sylfaen"/>
          <w:b/>
        </w:rPr>
        <w:t xml:space="preserve">банковской </w:t>
      </w:r>
      <w:r w:rsidRPr="004F0484">
        <w:rPr>
          <w:rFonts w:ascii="GHEA Grapalat" w:hAnsi="GHEA Grapalat" w:cs="Sylfaen"/>
          <w:b/>
        </w:rPr>
        <w:t>гарантии отобранный участник представляет согласно приложению 4.1.</w:t>
      </w:r>
      <w:r w:rsidR="009A0467" w:rsidRPr="004F0484">
        <w:rPr>
          <w:rStyle w:val="FootnoteReference"/>
          <w:rFonts w:ascii="GHEA Grapalat" w:hAnsi="GHEA Grapalat"/>
          <w:b/>
        </w:rPr>
        <w:footnoteReference w:customMarkFollows="1" w:id="9"/>
        <w:t>12</w:t>
      </w:r>
      <w:r w:rsidR="00A6609C" w:rsidRPr="004F0484">
        <w:rPr>
          <w:rFonts w:ascii="GHEA Grapalat" w:hAnsi="GHEA Grapalat"/>
          <w:b/>
        </w:rPr>
        <w:t xml:space="preserve"> </w:t>
      </w:r>
      <w:r w:rsidR="00853CBA" w:rsidRPr="004F0484">
        <w:rPr>
          <w:rFonts w:ascii="GHEA Grapalat" w:hAnsi="GHEA Grapalat"/>
          <w:b/>
        </w:rPr>
        <w:t>.</w:t>
      </w:r>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056FF2"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4F0484">
        <w:rPr>
          <w:rFonts w:ascii="GHEA Grapalat" w:hAnsi="GHEA Grapalat"/>
          <w:b/>
        </w:rPr>
        <w:t xml:space="preserve">Размер обеспечения договора составляет 10 процентов от цены </w:t>
      </w:r>
      <w:r w:rsidR="00E562C0" w:rsidRPr="004F0484">
        <w:rPr>
          <w:rFonts w:ascii="GHEA Grapalat" w:hAnsi="GHEA Grapalat"/>
          <w:b/>
        </w:rPr>
        <w:t>закупки</w:t>
      </w:r>
      <w:r w:rsidRPr="004F0484">
        <w:rPr>
          <w:rFonts w:ascii="GHEA Grapalat" w:hAnsi="GHEA Grapalat"/>
          <w:b/>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056FF2" w:rsidP="00B46D58">
      <w:pPr>
        <w:widowControl w:val="0"/>
        <w:tabs>
          <w:tab w:val="left" w:pos="1276"/>
        </w:tabs>
        <w:spacing w:after="160"/>
        <w:ind w:firstLine="567"/>
        <w:jc w:val="both"/>
        <w:rPr>
          <w:rFonts w:ascii="GHEA Grapalat" w:hAnsi="GHEA Grapalat"/>
        </w:rPr>
      </w:pPr>
      <w:r>
        <w:rPr>
          <w:rFonts w:ascii="GHEA Grapalat" w:hAnsi="GHEA Grapalat"/>
          <w:b/>
        </w:rPr>
        <w:t xml:space="preserve">За </w:t>
      </w:r>
      <w:r w:rsidRPr="00F63B41">
        <w:rPr>
          <w:rFonts w:ascii="GHEA Grapalat" w:hAnsi="GHEA Grapalat"/>
          <w:b/>
        </w:rPr>
        <w:t>1-й</w:t>
      </w:r>
      <w:r w:rsidRPr="004F2F45">
        <w:rPr>
          <w:rFonts w:ascii="GHEA Grapalat" w:hAnsi="GHEA Grapalat"/>
          <w:b/>
        </w:rPr>
        <w:t xml:space="preserve">, 2-й, 3-й </w:t>
      </w:r>
      <w:r w:rsidRPr="00EF11B9">
        <w:rPr>
          <w:rFonts w:ascii="GHEA Grapalat" w:hAnsi="GHEA Grapalat"/>
          <w:b/>
        </w:rPr>
        <w:t xml:space="preserve">и </w:t>
      </w:r>
      <w:r w:rsidRPr="004F2F45">
        <w:rPr>
          <w:rFonts w:ascii="GHEA Grapalat" w:hAnsi="GHEA Grapalat"/>
          <w:b/>
        </w:rPr>
        <w:t>4</w:t>
      </w:r>
      <w:r w:rsidRPr="00F63B41">
        <w:rPr>
          <w:rFonts w:ascii="GHEA Grapalat" w:hAnsi="GHEA Grapalat"/>
          <w:b/>
        </w:rPr>
        <w:t>-й</w:t>
      </w:r>
      <w:r w:rsidRPr="00EF11B9">
        <w:rPr>
          <w:rFonts w:ascii="GHEA Grapalat" w:hAnsi="GHEA Grapalat"/>
          <w:b/>
        </w:rPr>
        <w:t xml:space="preserve"> </w:t>
      </w:r>
      <w:r w:rsidRPr="00BD39D8">
        <w:rPr>
          <w:rFonts w:ascii="GHEA Grapalat" w:hAnsi="GHEA Grapalat"/>
          <w:b/>
        </w:rPr>
        <w:t>лот о</w:t>
      </w:r>
      <w:r w:rsidRPr="00263BCA">
        <w:rPr>
          <w:rFonts w:ascii="GHEA Grapalat" w:hAnsi="GHEA Grapalat"/>
          <w:b/>
        </w:rPr>
        <w:t>беспечение договора представляется в виде банковской гарантии (Приложение 5) или</w:t>
      </w:r>
      <w:r w:rsidR="00375E5E">
        <w:rPr>
          <w:rFonts w:ascii="GHEA Grapalat" w:hAnsi="GHEA Grapalat"/>
        </w:rPr>
        <w:t xml:space="preserve"> </w:t>
      </w:r>
      <w:r w:rsidR="00375E5E" w:rsidRPr="002F15DF">
        <w:rPr>
          <w:rFonts w:ascii="GHEA Grapalat" w:hAnsi="GHEA Grapalat"/>
          <w:b/>
        </w:rPr>
        <w:t>наличных денег</w:t>
      </w:r>
      <w:r w:rsidR="009A0467" w:rsidRPr="002F15DF">
        <w:rPr>
          <w:rStyle w:val="FootnoteReference"/>
          <w:rFonts w:ascii="GHEA Grapalat" w:hAnsi="GHEA Grapalat"/>
          <w:b/>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w:t>
      </w:r>
      <w:r w:rsidRPr="00951EBE">
        <w:rPr>
          <w:rFonts w:ascii="GHEA Grapalat" w:hAnsi="GHEA Grapalat"/>
          <w:b/>
        </w:rPr>
        <w:t>900008000</w:t>
      </w:r>
      <w:r w:rsidR="00B66AB9" w:rsidRPr="00951EBE">
        <w:rPr>
          <w:rFonts w:ascii="GHEA Grapalat" w:hAnsi="GHEA Grapalat"/>
          <w:b/>
        </w:rPr>
        <w:t>66</w:t>
      </w:r>
      <w:r w:rsidRPr="00951EBE">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rsidR="00D32092" w:rsidRPr="00951EBE" w:rsidRDefault="004A0321" w:rsidP="00B46D58">
      <w:pPr>
        <w:widowControl w:val="0"/>
        <w:tabs>
          <w:tab w:val="left" w:pos="1276"/>
        </w:tabs>
        <w:spacing w:after="160"/>
        <w:ind w:firstLine="567"/>
        <w:jc w:val="both"/>
        <w:rPr>
          <w:rFonts w:ascii="GHEA Grapalat" w:hAnsi="GHEA Grapalat" w:cs="Sylfaen"/>
          <w:b/>
        </w:rPr>
      </w:pPr>
      <w:r w:rsidRPr="00250377">
        <w:rPr>
          <w:rFonts w:ascii="GHEA Grapalat" w:hAnsi="GHEA Grapalat"/>
        </w:rPr>
        <w:t>10.4</w:t>
      </w:r>
      <w:r w:rsidR="00251CF9" w:rsidRPr="00250377">
        <w:rPr>
          <w:rFonts w:ascii="GHEA Grapalat" w:hAnsi="GHEA Grapalat"/>
        </w:rPr>
        <w:t xml:space="preserve"> </w:t>
      </w:r>
      <w:r w:rsidR="0076763C" w:rsidRPr="00951EBE">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951EBE">
        <w:rPr>
          <w:rFonts w:ascii="GHEA Grapalat" w:hAnsi="GHEA Grapalat"/>
          <w:b/>
        </w:rPr>
        <w:t>я квалификации и</w:t>
      </w:r>
      <w:r w:rsidR="0076763C" w:rsidRPr="00951EBE">
        <w:rPr>
          <w:rFonts w:ascii="GHEA Grapalat" w:hAnsi="GHEA Grapalat"/>
          <w:b/>
        </w:rPr>
        <w:t xml:space="preserve"> договора представля</w:t>
      </w:r>
      <w:r w:rsidR="00DE7753" w:rsidRPr="00951EBE">
        <w:rPr>
          <w:rFonts w:ascii="GHEA Grapalat" w:hAnsi="GHEA Grapalat"/>
          <w:b/>
        </w:rPr>
        <w:t>ю</w:t>
      </w:r>
      <w:r w:rsidR="0076763C" w:rsidRPr="00951EBE">
        <w:rPr>
          <w:rFonts w:ascii="GHEA Grapalat" w:hAnsi="GHEA Grapalat"/>
          <w:b/>
        </w:rPr>
        <w:t>тся</w:t>
      </w:r>
      <w:r w:rsidR="00180134" w:rsidRPr="00951EBE">
        <w:rPr>
          <w:rFonts w:ascii="GHEA Grapalat" w:hAnsi="GHEA Grapalat"/>
          <w:b/>
        </w:rPr>
        <w:t xml:space="preserve"> в виде заключенного в одностороннем порядке </w:t>
      </w:r>
      <w:r w:rsidR="00A9694C" w:rsidRPr="00951EBE">
        <w:rPr>
          <w:rFonts w:ascii="GHEA Grapalat" w:hAnsi="GHEA Grapalat"/>
          <w:b/>
        </w:rPr>
        <w:t>за</w:t>
      </w:r>
      <w:r w:rsidR="00180134" w:rsidRPr="00951EBE">
        <w:rPr>
          <w:rFonts w:ascii="GHEA Grapalat" w:hAnsi="GHEA Grapalat"/>
          <w:b/>
        </w:rPr>
        <w:t>явления - в виде неустойки или наличных денег</w:t>
      </w:r>
      <w:r w:rsidR="006D7219" w:rsidRPr="00951EBE">
        <w:rPr>
          <w:rFonts w:ascii="GHEA Grapalat" w:hAnsi="GHEA Grapalat"/>
          <w:b/>
        </w:rPr>
        <w:t>. Если на момент возникновения правомочия по заключению договора</w:t>
      </w:r>
      <w:r w:rsidR="00E01672" w:rsidRPr="00951EBE">
        <w:rPr>
          <w:rFonts w:ascii="GHEA Grapalat" w:hAnsi="GHEA Grapalat"/>
          <w:b/>
          <w:lang w:val="hy-AM"/>
        </w:rPr>
        <w:t xml:space="preserve"> </w:t>
      </w:r>
      <w:r w:rsidR="00D32092" w:rsidRPr="00951EBE">
        <w:rPr>
          <w:rFonts w:ascii="GHEA Grapalat" w:hAnsi="GHEA Grapalat" w:cs="Sylfaen"/>
          <w:b/>
        </w:rPr>
        <w:t xml:space="preserve">предусмотренные финансовые средства превышают </w:t>
      </w:r>
      <w:r w:rsidR="00E01672" w:rsidRPr="00951EBE">
        <w:rPr>
          <w:rFonts w:ascii="GHEA Grapalat" w:hAnsi="GHEA Grapalat" w:cs="Sylfaen"/>
          <w:b/>
          <w:lang w:val="hy-AM"/>
        </w:rPr>
        <w:t>25</w:t>
      </w:r>
      <w:r w:rsidR="00D32092" w:rsidRPr="00951EBE">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951EBE">
        <w:rPr>
          <w:rFonts w:ascii="GHEA Grapalat" w:hAnsi="GHEA Grapalat" w:cs="Sylfaen"/>
          <w:b/>
        </w:rPr>
        <w:t>я квалификации и</w:t>
      </w:r>
      <w:r w:rsidR="00D32092" w:rsidRPr="00951EBE">
        <w:rPr>
          <w:rFonts w:ascii="GHEA Grapalat" w:hAnsi="GHEA Grapalat" w:cs="Sylfaen"/>
          <w:b/>
        </w:rPr>
        <w:t xml:space="preserve"> договора, по части выделенных финансовых средств, представляется в виде </w:t>
      </w:r>
      <w:r w:rsidR="00817C86" w:rsidRPr="00951EBE">
        <w:rPr>
          <w:rFonts w:ascii="GHEA Grapalat" w:hAnsi="GHEA Grapalat" w:cs="Sylfaen"/>
          <w:b/>
        </w:rPr>
        <w:t xml:space="preserve">банковской </w:t>
      </w:r>
      <w:r w:rsidR="00D32092" w:rsidRPr="00951EBE">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9"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951EBE"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4F2F45">
        <w:rPr>
          <w:rFonts w:ascii="GHEA Grapalat" w:hAnsi="GHEA Grapalat"/>
        </w:rPr>
        <w:t xml:space="preserve">       </w:t>
      </w:r>
      <w:r w:rsidR="00D70281" w:rsidRPr="00C87B61">
        <w:rPr>
          <w:rFonts w:ascii="GHEA Grapalat" w:hAnsi="GHEA Grapalat"/>
        </w:rPr>
        <w:t xml:space="preserve">10.8 </w:t>
      </w:r>
      <w:r w:rsidR="00D70281" w:rsidRPr="00C87B61">
        <w:rPr>
          <w:rFonts w:ascii="GHEA Grapalat" w:hAnsi="GHEA Grapalat" w:hint="eastAsia"/>
        </w:rPr>
        <w:t>О</w:t>
      </w:r>
      <w:r w:rsidR="00D70281" w:rsidRPr="00C87B61">
        <w:rPr>
          <w:rFonts w:ascii="GHEA Grapalat" w:hAnsi="GHEA Grapalat"/>
        </w:rPr>
        <w:t xml:space="preserve"> </w:t>
      </w:r>
      <w:r w:rsidR="00D70281" w:rsidRPr="00C87B61">
        <w:rPr>
          <w:rFonts w:ascii="GHEA Grapalat" w:hAnsi="GHEA Grapalat" w:hint="eastAsia"/>
        </w:rPr>
        <w:t>возврате</w:t>
      </w:r>
      <w:r w:rsidR="00D70281" w:rsidRPr="00C87B61">
        <w:rPr>
          <w:rFonts w:ascii="GHEA Grapalat" w:hAnsi="GHEA Grapalat"/>
        </w:rPr>
        <w:t xml:space="preserve"> </w:t>
      </w:r>
      <w:r w:rsidR="00D70281" w:rsidRPr="00C87B61">
        <w:rPr>
          <w:rFonts w:ascii="GHEA Grapalat" w:hAnsi="GHEA Grapalat" w:hint="eastAsia"/>
        </w:rPr>
        <w:t>обеспечения</w:t>
      </w:r>
      <w:r w:rsidR="00D70281" w:rsidRPr="00C87B61">
        <w:rPr>
          <w:rFonts w:ascii="GHEA Grapalat" w:hAnsi="GHEA Grapalat"/>
        </w:rPr>
        <w:t xml:space="preserve"> </w:t>
      </w:r>
      <w:r w:rsidR="00D70281" w:rsidRPr="00C87B61">
        <w:rPr>
          <w:rFonts w:ascii="GHEA Grapalat" w:hAnsi="GHEA Grapalat" w:hint="eastAsia"/>
        </w:rPr>
        <w:t>договора</w:t>
      </w:r>
      <w:r w:rsidR="00D70281" w:rsidRPr="00C87B61">
        <w:rPr>
          <w:rFonts w:ascii="GHEA Grapalat" w:hAnsi="GHEA Grapalat"/>
        </w:rPr>
        <w:t xml:space="preserve"> </w:t>
      </w:r>
      <w:r w:rsidR="00D70281" w:rsidRPr="00C87B61">
        <w:rPr>
          <w:rFonts w:ascii="GHEA Grapalat" w:hAnsi="GHEA Grapalat" w:hint="eastAsia"/>
        </w:rPr>
        <w:t>и</w:t>
      </w:r>
      <w:r w:rsidR="00D70281" w:rsidRPr="00C87B61">
        <w:rPr>
          <w:rFonts w:ascii="GHEA Grapalat" w:hAnsi="GHEA Grapalat"/>
        </w:rPr>
        <w:t>/</w:t>
      </w:r>
      <w:r w:rsidR="00D70281" w:rsidRPr="00C87B61">
        <w:rPr>
          <w:rFonts w:ascii="GHEA Grapalat" w:hAnsi="GHEA Grapalat" w:hint="eastAsia"/>
        </w:rPr>
        <w:t>или</w:t>
      </w:r>
      <w:r w:rsidR="00D70281" w:rsidRPr="00C87B61">
        <w:rPr>
          <w:rFonts w:ascii="GHEA Grapalat" w:hAnsi="GHEA Grapalat"/>
        </w:rPr>
        <w:t xml:space="preserve"> </w:t>
      </w:r>
      <w:r w:rsidR="00D70281" w:rsidRPr="00C87B61">
        <w:rPr>
          <w:rFonts w:ascii="GHEA Grapalat" w:hAnsi="GHEA Grapalat" w:hint="eastAsia"/>
        </w:rPr>
        <w:t>квалификации</w:t>
      </w:r>
      <w:r w:rsidR="00D70281" w:rsidRPr="00C87B61">
        <w:rPr>
          <w:rFonts w:ascii="GHEA Grapalat" w:hAnsi="GHEA Grapalat"/>
        </w:rPr>
        <w:t xml:space="preserve"> </w:t>
      </w:r>
      <w:r w:rsidR="00D70281" w:rsidRPr="00C87B61">
        <w:rPr>
          <w:rFonts w:ascii="GHEA Grapalat" w:hAnsi="GHEA Grapalat" w:hint="eastAsia"/>
        </w:rPr>
        <w:t>руководитель</w:t>
      </w:r>
      <w:r w:rsidR="00D70281" w:rsidRPr="00C87B61">
        <w:rPr>
          <w:rFonts w:ascii="GHEA Grapalat" w:hAnsi="GHEA Grapalat"/>
        </w:rPr>
        <w:t xml:space="preserve"> </w:t>
      </w:r>
      <w:r w:rsidR="00D70281" w:rsidRPr="00C87B61">
        <w:rPr>
          <w:rFonts w:ascii="GHEA Grapalat" w:hAnsi="GHEA Grapalat" w:hint="eastAsia"/>
        </w:rPr>
        <w:t>заказчика</w:t>
      </w:r>
      <w:r w:rsidR="00D70281" w:rsidRPr="00C87B61">
        <w:rPr>
          <w:rFonts w:ascii="GHEA Grapalat" w:hAnsi="GHEA Grapalat"/>
        </w:rPr>
        <w:t xml:space="preserve"> </w:t>
      </w:r>
      <w:r w:rsidR="00D70281" w:rsidRPr="00C87B61">
        <w:rPr>
          <w:rFonts w:ascii="GHEA Grapalat" w:hAnsi="GHEA Grapalat" w:hint="eastAsia"/>
        </w:rPr>
        <w:t>в</w:t>
      </w:r>
      <w:r w:rsidR="00D70281" w:rsidRPr="00C87B61">
        <w:rPr>
          <w:rFonts w:ascii="GHEA Grapalat" w:hAnsi="GHEA Grapalat"/>
        </w:rPr>
        <w:t xml:space="preserve"> </w:t>
      </w:r>
      <w:r w:rsidR="00D70281" w:rsidRPr="00C87B61">
        <w:rPr>
          <w:rFonts w:ascii="GHEA Grapalat" w:hAnsi="GHEA Grapalat" w:hint="eastAsia"/>
        </w:rPr>
        <w:t>письменной</w:t>
      </w:r>
      <w:r w:rsidR="00D70281" w:rsidRPr="00C87B61">
        <w:rPr>
          <w:rFonts w:ascii="GHEA Grapalat" w:hAnsi="GHEA Grapalat"/>
        </w:rPr>
        <w:t xml:space="preserve"> </w:t>
      </w:r>
      <w:r w:rsidR="00D70281" w:rsidRPr="00C87B61">
        <w:rPr>
          <w:rFonts w:ascii="GHEA Grapalat" w:hAnsi="GHEA Grapalat" w:hint="eastAsia"/>
        </w:rPr>
        <w:t>форме</w:t>
      </w:r>
      <w:r w:rsidR="00D70281" w:rsidRPr="00C87B61">
        <w:rPr>
          <w:rFonts w:ascii="GHEA Grapalat" w:hAnsi="GHEA Grapalat"/>
        </w:rPr>
        <w:t xml:space="preserve"> </w:t>
      </w:r>
      <w:r w:rsidR="00D70281" w:rsidRPr="00C87B61">
        <w:rPr>
          <w:rFonts w:ascii="GHEA Grapalat" w:hAnsi="GHEA Grapalat" w:hint="eastAsia"/>
        </w:rPr>
        <w:t>в</w:t>
      </w:r>
      <w:r w:rsidR="00D70281" w:rsidRPr="00C87B61">
        <w:rPr>
          <w:rFonts w:ascii="GHEA Grapalat" w:hAnsi="GHEA Grapalat"/>
        </w:rPr>
        <w:t xml:space="preserve"> </w:t>
      </w:r>
      <w:r w:rsidR="00D70281" w:rsidRPr="00C87B61">
        <w:rPr>
          <w:rFonts w:ascii="GHEA Grapalat" w:hAnsi="GHEA Grapalat" w:hint="eastAsia"/>
        </w:rPr>
        <w:t>течение</w:t>
      </w:r>
      <w:r w:rsidR="00D70281" w:rsidRPr="00C87B61">
        <w:rPr>
          <w:rFonts w:ascii="GHEA Grapalat" w:hAnsi="GHEA Grapalat"/>
        </w:rPr>
        <w:t xml:space="preserve"> </w:t>
      </w:r>
      <w:r w:rsidR="00D70281" w:rsidRPr="00C87B61">
        <w:rPr>
          <w:rFonts w:ascii="GHEA Grapalat" w:hAnsi="GHEA Grapalat" w:hint="eastAsia"/>
        </w:rPr>
        <w:t>пяти</w:t>
      </w:r>
      <w:r w:rsidR="00D70281" w:rsidRPr="00C87B61">
        <w:rPr>
          <w:rFonts w:ascii="GHEA Grapalat" w:hAnsi="GHEA Grapalat"/>
        </w:rPr>
        <w:t xml:space="preserve"> </w:t>
      </w:r>
      <w:r w:rsidR="00D70281" w:rsidRPr="00C87B61">
        <w:rPr>
          <w:rFonts w:ascii="GHEA Grapalat" w:hAnsi="GHEA Grapalat" w:hint="eastAsia"/>
        </w:rPr>
        <w:t>рабочих</w:t>
      </w:r>
      <w:r w:rsidR="00D70281" w:rsidRPr="00C87B61">
        <w:rPr>
          <w:rFonts w:ascii="GHEA Grapalat" w:hAnsi="GHEA Grapalat"/>
        </w:rPr>
        <w:t xml:space="preserve"> </w:t>
      </w:r>
      <w:r w:rsidR="00D70281" w:rsidRPr="00C87B61">
        <w:rPr>
          <w:rFonts w:ascii="GHEA Grapalat" w:hAnsi="GHEA Grapalat" w:hint="eastAsia"/>
        </w:rPr>
        <w:t>дней</w:t>
      </w:r>
      <w:r w:rsidR="00D70281" w:rsidRPr="00C87B61">
        <w:rPr>
          <w:rFonts w:ascii="GHEA Grapalat" w:hAnsi="GHEA Grapalat"/>
        </w:rPr>
        <w:t xml:space="preserve">, </w:t>
      </w:r>
      <w:r w:rsidR="00D70281" w:rsidRPr="00C87B61">
        <w:rPr>
          <w:rFonts w:ascii="GHEA Grapalat" w:hAnsi="GHEA Grapalat" w:hint="eastAsia"/>
        </w:rPr>
        <w:t>следующих</w:t>
      </w:r>
      <w:r w:rsidR="00D70281"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00D70281"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096865" w:rsidRDefault="008D5016" w:rsidP="0045380C">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5380C"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45380C" w:rsidRPr="00BD39D8">
        <w:rPr>
          <w:rFonts w:ascii="GHEA Grapalat" w:hAnsi="GHEA Grapalat"/>
        </w:rPr>
        <w:t xml:space="preserve"> </w:t>
      </w:r>
      <w:r w:rsidR="0045380C" w:rsidRPr="009044F1">
        <w:rPr>
          <w:rFonts w:ascii="GHEA Grapalat" w:hAnsi="GHEA Grapalat"/>
        </w:rPr>
        <w:t>управление</w:t>
      </w:r>
      <w:r w:rsidR="0045380C">
        <w:rPr>
          <w:rStyle w:val="FootnoteReference"/>
          <w:rFonts w:ascii="GHEA Grapalat" w:hAnsi="GHEA Grapalat"/>
        </w:rPr>
        <w:t xml:space="preserve"> </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w:t>
      </w:r>
      <w:r w:rsidRPr="00420747">
        <w:rPr>
          <w:rFonts w:ascii="GHEA Grapalat" w:hAnsi="GHEA Grapalat"/>
        </w:rPr>
        <w:lastRenderedPageBreak/>
        <w:t>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45380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DE2325" w:rsidRDefault="002C4DBF" w:rsidP="00B46D58">
      <w:pPr>
        <w:widowControl w:val="0"/>
        <w:tabs>
          <w:tab w:val="left" w:pos="1134"/>
        </w:tabs>
        <w:spacing w:after="160"/>
        <w:ind w:firstLine="567"/>
        <w:jc w:val="both"/>
        <w:rPr>
          <w:rFonts w:ascii="GHEA Grapalat" w:hAnsi="GHEA Grapalat"/>
          <w:b/>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45380C" w:rsidRPr="00DE2325">
        <w:rPr>
          <w:rFonts w:ascii="GHEA Grapalat" w:hAnsi="GHEA Grapalat"/>
          <w:b/>
        </w:rPr>
        <w:t>За 1-</w:t>
      </w:r>
      <w:r w:rsidR="0045380C" w:rsidRPr="004F2F45">
        <w:rPr>
          <w:rFonts w:ascii="GHEA Grapalat" w:hAnsi="GHEA Grapalat"/>
          <w:b/>
        </w:rPr>
        <w:t xml:space="preserve">й, 2-й, 3-й </w:t>
      </w:r>
      <w:r w:rsidR="0045380C" w:rsidRPr="00DE2325">
        <w:rPr>
          <w:rFonts w:ascii="GHEA Grapalat" w:hAnsi="GHEA Grapalat"/>
          <w:b/>
        </w:rPr>
        <w:t xml:space="preserve">и </w:t>
      </w:r>
      <w:r w:rsidR="0045380C" w:rsidRPr="004F2F45">
        <w:rPr>
          <w:rFonts w:ascii="GHEA Grapalat" w:hAnsi="GHEA Grapalat"/>
          <w:b/>
        </w:rPr>
        <w:t>4</w:t>
      </w:r>
      <w:r w:rsidR="0045380C" w:rsidRPr="00DE2325">
        <w:rPr>
          <w:rFonts w:ascii="GHEA Grapalat" w:hAnsi="GHEA Grapalat"/>
          <w:b/>
        </w:rPr>
        <w:t xml:space="preserve">-й лот </w:t>
      </w:r>
      <w:r w:rsidRPr="00DE2325">
        <w:rPr>
          <w:rFonts w:ascii="GHEA Grapalat" w:hAnsi="GHEA Grapalat"/>
          <w:b/>
        </w:rPr>
        <w:t>обеспечение заявки, которое представляется в форме наличных денег или банковской гарантии</w:t>
      </w:r>
      <w:r w:rsidR="00FC016A" w:rsidRPr="00DE2325">
        <w:rPr>
          <w:rFonts w:ascii="GHEA Grapalat" w:hAnsi="GHEA Grapalat"/>
          <w:b/>
        </w:rPr>
        <w:t xml:space="preserve"> (Приложению №3)</w:t>
      </w:r>
      <w:r w:rsidRPr="00DE2325">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0036524F" w:rsidRPr="00DE2325">
        <w:rPr>
          <w:rFonts w:ascii="GHEA Grapalat" w:hAnsi="GHEA Grapalat"/>
          <w:b/>
        </w:rPr>
        <w:t xml:space="preserve"> </w:t>
      </w:r>
      <w:r w:rsidR="00761A4D" w:rsidRPr="00DE2325">
        <w:rPr>
          <w:rStyle w:val="FootnoteReference"/>
          <w:rFonts w:ascii="GHEA Grapalat" w:hAnsi="GHEA Grapalat"/>
          <w:b/>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C1CD0" w:rsidRPr="004F2F45">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E2BF8" w:rsidRPr="004F2F45" w:rsidRDefault="009E2BF8" w:rsidP="009E2BF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4F2F45" w:rsidRDefault="00374F4A" w:rsidP="00B46D58">
      <w:pPr>
        <w:jc w:val="both"/>
        <w:rPr>
          <w:rFonts w:ascii="GHEA Grapalat" w:hAnsi="GHEA Grapalat" w:cs="Sylfaen"/>
        </w:rPr>
      </w:pPr>
      <w:r>
        <w:rPr>
          <w:rFonts w:ascii="GHEA Grapalat" w:hAnsi="GHEA Grapalat"/>
        </w:rPr>
        <w:t>________</w:t>
      </w:r>
      <w:r w:rsidR="009E2BF8" w:rsidRPr="009E2BF8">
        <w:rPr>
          <w:rFonts w:ascii="GHEA Grapalat" w:hAnsi="GHEA Grapalat"/>
          <w:u w:val="single"/>
        </w:rPr>
        <w:t xml:space="preserve"> </w:t>
      </w:r>
      <w:r w:rsidR="009E2BF8"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E2BF8">
        <w:rPr>
          <w:rFonts w:ascii="GHEA Grapalat" w:hAnsi="GHEA Grapalat"/>
          <w:b/>
        </w:rPr>
        <w:t>ЕГС-</w:t>
      </w:r>
      <w:r w:rsidR="009E2BF8" w:rsidRPr="00AA05DB">
        <w:rPr>
          <w:rFonts w:ascii="GHEA Grapalat" w:hAnsi="GHEA Grapalat"/>
          <w:b/>
        </w:rPr>
        <w:t>BMAPDzB</w:t>
      </w:r>
      <w:r w:rsidR="009E2BF8">
        <w:rPr>
          <w:rFonts w:ascii="GHEA Grapalat" w:hAnsi="GHEA Grapalat"/>
          <w:b/>
        </w:rPr>
        <w:t>-2</w:t>
      </w:r>
      <w:r w:rsidR="009E2BF8" w:rsidRPr="004F2F45">
        <w:rPr>
          <w:rFonts w:ascii="GHEA Grapalat" w:hAnsi="GHEA Grapalat"/>
          <w:b/>
        </w:rPr>
        <w:t>6</w:t>
      </w:r>
      <w:r w:rsidR="009E2BF8">
        <w:rPr>
          <w:rFonts w:ascii="GHEA Grapalat" w:hAnsi="GHEA Grapalat"/>
          <w:b/>
        </w:rPr>
        <w:t>/</w:t>
      </w:r>
      <w:r w:rsidR="009E2BF8" w:rsidRPr="004F2F45">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2BF8">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9E2BF8">
        <w:rPr>
          <w:rFonts w:ascii="GHEA Grapalat" w:hAnsi="GHEA Grapalat"/>
          <w:b/>
        </w:rPr>
        <w:t>ЕГС-</w:t>
      </w:r>
      <w:r w:rsidR="009E2BF8" w:rsidRPr="00AA05DB">
        <w:rPr>
          <w:rFonts w:ascii="GHEA Grapalat" w:hAnsi="GHEA Grapalat"/>
          <w:b/>
        </w:rPr>
        <w:t>BMAPDzB</w:t>
      </w:r>
      <w:r w:rsidR="009E2BF8">
        <w:rPr>
          <w:rFonts w:ascii="GHEA Grapalat" w:hAnsi="GHEA Grapalat"/>
          <w:b/>
        </w:rPr>
        <w:t>-2</w:t>
      </w:r>
      <w:r w:rsidR="009E2BF8" w:rsidRPr="004F2F45">
        <w:rPr>
          <w:rFonts w:ascii="GHEA Grapalat" w:hAnsi="GHEA Grapalat"/>
          <w:b/>
        </w:rPr>
        <w:t>6</w:t>
      </w:r>
      <w:r w:rsidR="009E2BF8">
        <w:rPr>
          <w:rFonts w:ascii="GHEA Grapalat" w:hAnsi="GHEA Grapalat"/>
          <w:b/>
        </w:rPr>
        <w:t>/</w:t>
      </w:r>
      <w:r w:rsidR="009E2BF8" w:rsidRPr="004F2F45">
        <w:rPr>
          <w:rFonts w:ascii="GHEA Grapalat" w:hAnsi="GHEA Grapalat"/>
          <w:b/>
        </w:rPr>
        <w:t>1</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9E2BF8" w:rsidRPr="004F2F45" w:rsidRDefault="006B3E56" w:rsidP="009E2BF8">
      <w:pPr>
        <w:jc w:val="both"/>
        <w:rPr>
          <w:rFonts w:ascii="GHEA Grapalat" w:hAnsi="GHEA Grapalat" w:cs="Sylfaen"/>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9E2BF8">
        <w:rPr>
          <w:rFonts w:ascii="GHEA Grapalat" w:hAnsi="GHEA Grapalat"/>
          <w:b/>
        </w:rPr>
        <w:t>ЕГС-</w:t>
      </w:r>
      <w:r w:rsidR="009E2BF8" w:rsidRPr="00AA05DB">
        <w:rPr>
          <w:rFonts w:ascii="GHEA Grapalat" w:hAnsi="GHEA Grapalat"/>
          <w:b/>
        </w:rPr>
        <w:t>BMAPDzB</w:t>
      </w:r>
      <w:r w:rsidR="009E2BF8">
        <w:rPr>
          <w:rFonts w:ascii="GHEA Grapalat" w:hAnsi="GHEA Grapalat"/>
          <w:b/>
        </w:rPr>
        <w:t>-2</w:t>
      </w:r>
      <w:r w:rsidR="009E2BF8" w:rsidRPr="004F2F45">
        <w:rPr>
          <w:rFonts w:ascii="GHEA Grapalat" w:hAnsi="GHEA Grapalat"/>
          <w:b/>
        </w:rPr>
        <w:t>6</w:t>
      </w:r>
      <w:r w:rsidR="009E2BF8">
        <w:rPr>
          <w:rFonts w:ascii="GHEA Grapalat" w:hAnsi="GHEA Grapalat"/>
          <w:b/>
        </w:rPr>
        <w:t>/</w:t>
      </w:r>
      <w:r w:rsidR="009E2BF8" w:rsidRPr="004F2F45">
        <w:rPr>
          <w:rFonts w:ascii="GHEA Grapalat" w:hAnsi="GHEA Grapalat"/>
          <w:b/>
        </w:rPr>
        <w:t>1</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E2BF8" w:rsidRPr="004F2F45" w:rsidRDefault="009E2BF8" w:rsidP="009E2BF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9E2BF8">
      <w:pPr>
        <w:jc w:val="both"/>
        <w:rPr>
          <w:rFonts w:ascii="GHEA Grapalat" w:hAnsi="GHEA Grapalat"/>
        </w:rPr>
      </w:pPr>
      <w:r w:rsidRPr="009044F1">
        <w:rPr>
          <w:rFonts w:ascii="GHEA Grapalat" w:hAnsi="GHEA Grapalat"/>
        </w:rPr>
        <w:t xml:space="preserve">рамках открытого конкурса под кодом </w:t>
      </w:r>
      <w:r w:rsidR="009E2BF8">
        <w:rPr>
          <w:rFonts w:ascii="GHEA Grapalat" w:hAnsi="GHEA Grapalat"/>
          <w:b/>
        </w:rPr>
        <w:t>ЕГС-</w:t>
      </w:r>
      <w:r w:rsidR="009E2BF8" w:rsidRPr="00AA05DB">
        <w:rPr>
          <w:rFonts w:ascii="GHEA Grapalat" w:hAnsi="GHEA Grapalat"/>
          <w:b/>
        </w:rPr>
        <w:t>BMAPDzB</w:t>
      </w:r>
      <w:r w:rsidR="009E2BF8">
        <w:rPr>
          <w:rFonts w:ascii="GHEA Grapalat" w:hAnsi="GHEA Grapalat"/>
          <w:b/>
        </w:rPr>
        <w:t>-2</w:t>
      </w:r>
      <w:r w:rsidR="009E2BF8" w:rsidRPr="004F2F45">
        <w:rPr>
          <w:rFonts w:ascii="GHEA Grapalat" w:hAnsi="GHEA Grapalat"/>
          <w:b/>
        </w:rPr>
        <w:t>6</w:t>
      </w:r>
      <w:r w:rsidR="009E2BF8">
        <w:rPr>
          <w:rFonts w:ascii="GHEA Grapalat" w:hAnsi="GHEA Grapalat"/>
          <w:b/>
        </w:rPr>
        <w:t>/</w:t>
      </w:r>
      <w:r w:rsidR="009E2BF8" w:rsidRPr="004F2F45">
        <w:rPr>
          <w:rFonts w:ascii="GHEA Grapalat" w:hAnsi="GHEA Grapalat"/>
          <w:b/>
        </w:rPr>
        <w:t xml:space="preserve">1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9E2BF8" w:rsidRPr="004F2F45" w:rsidRDefault="009E2BF8" w:rsidP="009E2BF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795BB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795BB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795BBE"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795BBE"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795BBE"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795BBE"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9E2BF8" w:rsidRPr="004F2F45" w:rsidRDefault="009E2BF8" w:rsidP="009E2BF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9E2BF8">
        <w:rPr>
          <w:rFonts w:ascii="GHEA Grapalat" w:hAnsi="GHEA Grapalat"/>
          <w:b/>
        </w:rPr>
        <w:t>ЕГС-</w:t>
      </w:r>
      <w:r w:rsidR="009E2BF8" w:rsidRPr="00AA05DB">
        <w:rPr>
          <w:rFonts w:ascii="GHEA Grapalat" w:hAnsi="GHEA Grapalat"/>
          <w:b/>
        </w:rPr>
        <w:t>BMAPDzB</w:t>
      </w:r>
      <w:r w:rsidR="009E2BF8">
        <w:rPr>
          <w:rFonts w:ascii="GHEA Grapalat" w:hAnsi="GHEA Grapalat"/>
          <w:b/>
        </w:rPr>
        <w:t>-2</w:t>
      </w:r>
      <w:r w:rsidR="009E2BF8" w:rsidRPr="004F2F45">
        <w:rPr>
          <w:rFonts w:ascii="GHEA Grapalat" w:hAnsi="GHEA Grapalat"/>
          <w:b/>
        </w:rPr>
        <w:t>6</w:t>
      </w:r>
      <w:r w:rsidR="009E2BF8">
        <w:rPr>
          <w:rFonts w:ascii="GHEA Grapalat" w:hAnsi="GHEA Grapalat"/>
          <w:b/>
        </w:rPr>
        <w:t>/</w:t>
      </w:r>
      <w:r w:rsidR="009E2BF8" w:rsidRPr="004F2F45">
        <w:rPr>
          <w:rFonts w:ascii="GHEA Grapalat" w:hAnsi="GHEA Grapalat"/>
          <w:b/>
        </w:rPr>
        <w:t>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9E2BF8" w:rsidRPr="004F2F45" w:rsidRDefault="009E2BF8" w:rsidP="009E2BF8">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9E2BF8" w:rsidRPr="009E2BF8">
        <w:rPr>
          <w:rFonts w:ascii="GHEA Grapalat" w:hAnsi="GHEA Grapalat"/>
          <w:u w:val="single"/>
        </w:rPr>
        <w:t xml:space="preserve"> </w:t>
      </w:r>
      <w:r w:rsidR="009E2BF8" w:rsidRPr="001471D8">
        <w:rPr>
          <w:rFonts w:ascii="GHEA Grapalat" w:hAnsi="GHEA Grapalat"/>
          <w:u w:val="single"/>
        </w:rPr>
        <w:t>ЕГС-BMAPDzB-</w:t>
      </w:r>
      <w:r w:rsidR="009E2BF8">
        <w:rPr>
          <w:rFonts w:ascii="GHEA Grapalat" w:hAnsi="GHEA Grapalat"/>
          <w:u w:val="single"/>
        </w:rPr>
        <w:t>2</w:t>
      </w:r>
      <w:r w:rsidR="009E2BF8" w:rsidRPr="004F2F45">
        <w:rPr>
          <w:rFonts w:ascii="GHEA Grapalat" w:hAnsi="GHEA Grapalat"/>
          <w:u w:val="single"/>
        </w:rPr>
        <w:t>6</w:t>
      </w:r>
      <w:r w:rsidR="009E2BF8">
        <w:rPr>
          <w:rFonts w:ascii="GHEA Grapalat" w:hAnsi="GHEA Grapalat"/>
          <w:u w:val="single"/>
        </w:rPr>
        <w:t>/</w:t>
      </w:r>
      <w:r w:rsidR="009E2BF8" w:rsidRPr="004F2F45">
        <w:rPr>
          <w:rFonts w:ascii="GHEA Grapalat" w:hAnsi="GHEA Grapalat"/>
          <w:u w:val="single"/>
        </w:rPr>
        <w:t>1</w:t>
      </w:r>
      <w:r w:rsidRPr="00B138F3">
        <w:rPr>
          <w:rFonts w:ascii="GHEA Grapalat" w:eastAsiaTheme="minorHAnsi" w:hAnsi="GHEA Grapalat" w:cstheme="minorBidi"/>
          <w:sz w:val="18"/>
          <w:szCs w:val="18"/>
        </w:rPr>
        <w:t>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w:t>
      </w:r>
      <w:r w:rsidR="009E2BF8" w:rsidRPr="009E2BF8">
        <w:rPr>
          <w:rFonts w:ascii="GHEA Grapalat" w:hAnsi="GHEA Grapalat"/>
          <w:sz w:val="22"/>
          <w:u w:val="single"/>
          <w:lang w:eastAsia="en-US" w:bidi="ar-SA"/>
        </w:rPr>
        <w:t xml:space="preserve"> </w:t>
      </w:r>
      <w:r w:rsidR="009E2BF8" w:rsidRPr="001471D8">
        <w:rPr>
          <w:rFonts w:ascii="GHEA Grapalat" w:hAnsi="GHEA Grapalat"/>
          <w:sz w:val="22"/>
          <w:u w:val="single"/>
          <w:lang w:eastAsia="en-US" w:bidi="ar-SA"/>
        </w:rPr>
        <w:t>ЗАО “Ергорсвет”</w:t>
      </w:r>
      <w:r w:rsidR="009E2BF8"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w:t>
      </w:r>
      <w:r w:rsidR="00130B5E">
        <w:rPr>
          <w:rFonts w:ascii="Sylfaen" w:hAnsi="Sylfaen" w:cs="Arial"/>
          <w:sz w:val="22"/>
          <w:szCs w:val="20"/>
          <w:u w:val="single"/>
          <w:lang w:val="hy-AM"/>
        </w:rPr>
        <w:t>1510004597930100</w:t>
      </w:r>
      <w:r w:rsidRPr="00B138F3">
        <w:rPr>
          <w:rFonts w:ascii="GHEA Grapalat" w:eastAsiaTheme="minorHAnsi" w:hAnsi="GHEA Grapalat" w:cstheme="minorBidi"/>
        </w:rPr>
        <w:t>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22069">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E653F"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w:t>
      </w:r>
      <w:r w:rsidR="002E653F" w:rsidRPr="002E653F">
        <w:rPr>
          <w:rFonts w:ascii="GHEA Grapalat" w:hAnsi="GHEA Grapalat"/>
          <w:u w:val="single"/>
        </w:rPr>
        <w:t xml:space="preserve"> </w:t>
      </w:r>
      <w:r w:rsidR="002E653F" w:rsidRPr="001471D8">
        <w:rPr>
          <w:rFonts w:ascii="GHEA Grapalat" w:hAnsi="GHEA Grapalat"/>
          <w:u w:val="single"/>
        </w:rPr>
        <w:t>ЕГС-BMAPDzB-</w:t>
      </w:r>
      <w:r w:rsidR="002E653F">
        <w:rPr>
          <w:rFonts w:ascii="GHEA Grapalat" w:hAnsi="GHEA Grapalat"/>
          <w:u w:val="single"/>
        </w:rPr>
        <w:t>2</w:t>
      </w:r>
      <w:r w:rsidR="002E653F" w:rsidRPr="004F2F45">
        <w:rPr>
          <w:rFonts w:ascii="GHEA Grapalat" w:hAnsi="GHEA Grapalat"/>
          <w:u w:val="single"/>
        </w:rPr>
        <w:t>6</w:t>
      </w:r>
      <w:r w:rsidR="002E653F">
        <w:rPr>
          <w:rFonts w:ascii="GHEA Grapalat" w:hAnsi="GHEA Grapalat"/>
          <w:u w:val="single"/>
        </w:rPr>
        <w:t>/</w:t>
      </w:r>
      <w:r w:rsidR="002E653F" w:rsidRPr="004F2F45">
        <w:rPr>
          <w:rFonts w:ascii="GHEA Grapalat" w:hAnsi="GHEA Grapalat"/>
          <w:u w:val="single"/>
        </w:rPr>
        <w:t>1</w:t>
      </w:r>
      <w:r w:rsidR="002E653F" w:rsidRPr="00B138F3">
        <w:rPr>
          <w:rFonts w:ascii="GHEA Grapalat" w:eastAsiaTheme="minorHAnsi" w:hAnsi="GHEA Grapalat" w:cstheme="minorBidi"/>
          <w:sz w:val="18"/>
          <w:szCs w:val="18"/>
        </w:rPr>
        <w:t>_</w:t>
      </w:r>
      <w:r w:rsidRPr="00B138F3">
        <w:rPr>
          <w:rFonts w:ascii="GHEA Grapalat" w:eastAsiaTheme="minorHAnsi" w:hAnsi="GHEA Grapalat" w:cstheme="minorBidi"/>
        </w:rPr>
        <w:t>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9D753C" w:rsidRDefault="00634B02" w:rsidP="00634B02">
      <w:pPr>
        <w:pStyle w:val="NormalWeb"/>
        <w:shd w:val="clear" w:color="auto" w:fill="FFFFFF"/>
        <w:spacing w:before="0" w:beforeAutospacing="0" w:after="0" w:afterAutospacing="0"/>
        <w:ind w:firstLine="375"/>
        <w:jc w:val="both"/>
        <w:rPr>
          <w:ins w:id="13" w:author="Inesa Kocharyan" w:date="2023-07-07T17:01:00Z"/>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9D753C">
        <w:rPr>
          <w:rFonts w:ascii="GHEA Grapalat" w:eastAsiaTheme="minorHAnsi" w:hAnsi="GHEA Grapalat" w:cstheme="minorBidi"/>
        </w:rPr>
        <w:t>---</w:t>
      </w:r>
      <w:hyperlink r:id="rId10" w:history="1">
        <w:r w:rsidR="00CD0257" w:rsidRPr="00862D6D">
          <w:rPr>
            <w:b/>
            <w:color w:val="000000"/>
            <w:sz w:val="22"/>
            <w:szCs w:val="20"/>
          </w:rPr>
          <w:t>narine</w:t>
        </w:r>
        <w:r w:rsidR="00CD0257" w:rsidRPr="00862D6D">
          <w:rPr>
            <w:b/>
            <w:color w:val="000000"/>
            <w:sz w:val="22"/>
            <w:szCs w:val="20"/>
            <w:lang w:val="hy-AM"/>
          </w:rPr>
          <w:t>.abrahamyan@yerevan.am</w:t>
        </w:r>
      </w:hyperlink>
      <w:r w:rsidR="007531AA">
        <w:rPr>
          <w:rFonts w:ascii="GHEA Grapalat" w:eastAsiaTheme="minorHAnsi" w:hAnsi="GHEA Grapalat" w:cstheme="minorBidi"/>
        </w:rPr>
        <w:t>,</w:t>
      </w:r>
      <w:ins w:id="14" w:author="Inesa Kocharyan" w:date="2023-07-07T17:01:00Z">
        <w:r w:rsidR="007531AA">
          <w:rPr>
            <w:rFonts w:ascii="GHEA Grapalat" w:eastAsiaTheme="minorHAnsi" w:hAnsi="GHEA Grapalat" w:cstheme="minorBidi"/>
          </w:rPr>
          <w:t xml:space="preserve"> </w:t>
        </w:r>
      </w:ins>
      <w:r w:rsidRPr="00A452CD">
        <w:rPr>
          <w:rFonts w:ascii="GHEA Grapalat" w:eastAsiaTheme="minorHAnsi" w:hAnsi="GHEA Grapalat" w:cstheme="minorBidi"/>
        </w:rPr>
        <w:t xml:space="preserve">который указан в упомянутом в настоящем пункте </w:t>
      </w:r>
    </w:p>
    <w:p w:rsidR="009D753C" w:rsidRDefault="009D753C"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rsidR="00634B02" w:rsidRDefault="00634B02" w:rsidP="00A3702B">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A24A4B" w:rsidRPr="004F2F45" w:rsidRDefault="00A24A4B" w:rsidP="00A24A4B">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A24A4B" w:rsidRPr="001471D8">
        <w:rPr>
          <w:rFonts w:ascii="GHEA Grapalat" w:hAnsi="GHEA Grapalat"/>
          <w:sz w:val="22"/>
          <w:u w:val="single"/>
          <w:lang w:eastAsia="en-US" w:bidi="ar-SA"/>
        </w:rPr>
        <w:t>ЗАО “Ергорсвет”</w:t>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w:t>
      </w:r>
      <w:r w:rsidR="00A24A4B" w:rsidRPr="00A24A4B">
        <w:rPr>
          <w:rFonts w:ascii="GHEA Grapalat" w:hAnsi="GHEA Grapalat"/>
          <w:u w:val="single"/>
        </w:rPr>
        <w:t xml:space="preserve"> </w:t>
      </w:r>
      <w:r w:rsidR="00A24A4B" w:rsidRPr="001471D8">
        <w:rPr>
          <w:rFonts w:ascii="GHEA Grapalat" w:hAnsi="GHEA Grapalat"/>
          <w:u w:val="single"/>
        </w:rPr>
        <w:t>ЕГС-BMAPDzB-</w:t>
      </w:r>
      <w:r w:rsidR="00A24A4B">
        <w:rPr>
          <w:rFonts w:ascii="GHEA Grapalat" w:hAnsi="GHEA Grapalat"/>
          <w:u w:val="single"/>
        </w:rPr>
        <w:t>2</w:t>
      </w:r>
      <w:r w:rsidR="00A24A4B" w:rsidRPr="004F2F45">
        <w:rPr>
          <w:rFonts w:ascii="GHEA Grapalat" w:hAnsi="GHEA Grapalat"/>
          <w:u w:val="single"/>
        </w:rPr>
        <w:t>6</w:t>
      </w:r>
      <w:r w:rsidR="00A24A4B">
        <w:rPr>
          <w:rFonts w:ascii="GHEA Grapalat" w:hAnsi="GHEA Grapalat"/>
          <w:u w:val="single"/>
        </w:rPr>
        <w:t>/</w:t>
      </w:r>
      <w:r w:rsidR="00A24A4B" w:rsidRPr="004F2F45">
        <w:rPr>
          <w:rFonts w:ascii="GHEA Grapalat" w:hAnsi="GHEA Grapalat"/>
          <w:u w:val="single"/>
        </w:rPr>
        <w:t>1</w:t>
      </w:r>
      <w:r w:rsidRPr="00B138F3">
        <w:rPr>
          <w:rFonts w:ascii="GHEA Grapalat" w:eastAsiaTheme="minorHAnsi" w:hAnsi="GHEA Grapalat" w:cstheme="minorBidi"/>
        </w:rPr>
        <w:t>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w:t>
      </w:r>
      <w:r w:rsidR="00A24A4B">
        <w:rPr>
          <w:rFonts w:ascii="Sylfaen" w:hAnsi="Sylfaen" w:cs="Arial"/>
          <w:sz w:val="22"/>
          <w:szCs w:val="20"/>
          <w:u w:val="single"/>
          <w:lang w:val="hy-AM"/>
        </w:rPr>
        <w:t>1510004597930100</w:t>
      </w:r>
      <w:r w:rsidRPr="00B138F3">
        <w:rPr>
          <w:rFonts w:ascii="GHEA Grapalat" w:eastAsiaTheme="minorHAnsi" w:hAnsi="GHEA Grapalat" w:cstheme="minorBidi"/>
        </w:rPr>
        <w:t>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4F2DEC">
        <w:rPr>
          <w:rFonts w:ascii="GHEA Grapalat" w:eastAsiaTheme="minorHAnsi" w:hAnsi="GHEA Grapalat" w:cstheme="minorBidi"/>
          <w:sz w:val="18"/>
          <w:szCs w:val="18"/>
        </w:rPr>
        <w:t>*</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6A338D"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rsidR="006A338D" w:rsidRDefault="006A338D" w:rsidP="006A338D">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Del="00286D44" w:rsidRDefault="003E31E5" w:rsidP="003E31E5">
      <w:pPr>
        <w:pStyle w:val="NormalWeb"/>
        <w:shd w:val="clear" w:color="auto" w:fill="FFFFFF"/>
        <w:spacing w:before="0" w:beforeAutospacing="0" w:after="0" w:afterAutospacing="0"/>
        <w:ind w:firstLine="375"/>
        <w:jc w:val="both"/>
        <w:rPr>
          <w:del w:id="15" w:author="Inesa Kocharyan" w:date="2023-07-07T17:06:00Z"/>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3696" w:rsidRDefault="00BF3696">
      <w:pPr>
        <w:rPr>
          <w:rFonts w:ascii="GHEA Grapalat" w:hAnsi="GHEA Grapalat"/>
          <w:i/>
          <w:sz w:val="22"/>
          <w:szCs w:val="22"/>
        </w:rPr>
      </w:pP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0B1BAA" w:rsidRPr="004F2F45" w:rsidRDefault="000B1BAA" w:rsidP="000B1BAA">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B1BAA" w:rsidRPr="00B138F3" w:rsidRDefault="003D2FE2" w:rsidP="000B1BA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0B1BAA" w:rsidRPr="00B138F3">
        <w:rPr>
          <w:rFonts w:ascii="GHEA Grapalat" w:hAnsi="GHEA Grapalat"/>
          <w:spacing w:val="-6"/>
          <w:sz w:val="22"/>
          <w:szCs w:val="22"/>
        </w:rPr>
        <w:t xml:space="preserve">Компания участвует в организованной </w:t>
      </w:r>
      <w:r w:rsidR="000B1BAA" w:rsidRPr="00075E1E">
        <w:rPr>
          <w:rFonts w:ascii="GHEA Grapalat" w:hAnsi="GHEA Grapalat"/>
          <w:sz w:val="22"/>
          <w:lang w:eastAsia="en-US" w:bidi="ar-SA"/>
        </w:rPr>
        <w:t xml:space="preserve">ЗАО “Ергорсвет” </w:t>
      </w:r>
      <w:r w:rsidR="000B1BAA" w:rsidRPr="00B138F3">
        <w:rPr>
          <w:rFonts w:ascii="GHEA Grapalat" w:hAnsi="GHEA Grapalat"/>
          <w:spacing w:val="-6"/>
          <w:sz w:val="22"/>
          <w:szCs w:val="22"/>
        </w:rPr>
        <w:t xml:space="preserve">(далее — Заказчик) </w:t>
      </w:r>
    </w:p>
    <w:p w:rsidR="000B1BAA" w:rsidRPr="00B138F3" w:rsidRDefault="000B1BAA" w:rsidP="000B1BA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-2</w:t>
      </w:r>
      <w:r w:rsidRPr="004F2F45">
        <w:rPr>
          <w:rFonts w:ascii="GHEA Grapalat" w:hAnsi="GHEA Grapalat"/>
          <w:b/>
        </w:rPr>
        <w:t>6</w:t>
      </w:r>
      <w:r>
        <w:rPr>
          <w:rFonts w:ascii="GHEA Grapalat" w:hAnsi="GHEA Grapalat"/>
          <w:b/>
        </w:rPr>
        <w:t>/</w:t>
      </w:r>
      <w:r w:rsidRPr="004F2F45">
        <w:rPr>
          <w:rFonts w:ascii="GHEA Grapalat" w:hAnsi="GHEA Grapalat"/>
          <w:b/>
        </w:rPr>
        <w:t>1</w:t>
      </w:r>
      <w:r w:rsidRPr="00C90F08">
        <w:rPr>
          <w:rFonts w:ascii="GHEA Grapalat" w:hAnsi="GHEA Grapalat"/>
          <w:b/>
        </w:rPr>
        <w:t>.</w:t>
      </w:r>
    </w:p>
    <w:p w:rsidR="003D2FE2" w:rsidRPr="00B138F3" w:rsidRDefault="003D2FE2" w:rsidP="000B1BAA">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00BF"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00BF"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00BF"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E100BF"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E100BF"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E100BF"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00BF"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00BF"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E100BF" w:rsidRPr="004F2F45" w:rsidRDefault="00E100BF" w:rsidP="00E100BF">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00E100BF" w:rsidRPr="001471D8">
        <w:rPr>
          <w:rFonts w:ascii="GHEA Grapalat" w:hAnsi="GHEA Grapalat"/>
          <w:sz w:val="22"/>
          <w:u w:val="single"/>
          <w:lang w:eastAsia="en-US" w:bidi="ar-SA"/>
        </w:rPr>
        <w:t>ЗАО “Ергорсвет”</w:t>
      </w:r>
      <w:r w:rsidR="00875F09" w:rsidRPr="00B138F3">
        <w:rPr>
          <w:rFonts w:ascii="GHEA Grapalat" w:hAnsi="GHEA Grapalat"/>
          <w:sz w:val="20"/>
          <w:szCs w:val="20"/>
          <w:u w:val="single"/>
        </w:rPr>
        <w:t>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0A200A">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del w:id="16" w:author="Inesa Kocharyan" w:date="2023-07-07T17:06:00Z">
        <w:r w:rsidRPr="00665A01" w:rsidDel="00286D44">
          <w:rPr>
            <w:rFonts w:ascii="GHEA Grapalat" w:eastAsiaTheme="minorHAnsi" w:hAnsi="GHEA Grapalat" w:cstheme="minorBidi"/>
          </w:rPr>
          <w:delText xml:space="preserve">   </w:delText>
        </w:r>
      </w:del>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C055E0"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rsidR="00C055E0" w:rsidRDefault="00C055E0" w:rsidP="00A944D6">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D7993" w:rsidRPr="008842CE" w:rsidRDefault="002D7993" w:rsidP="002D7993">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A214C" w:rsidRPr="00B138F3" w:rsidRDefault="000A214C" w:rsidP="00EF2481">
      <w:pPr>
        <w:widowControl w:val="0"/>
        <w:jc w:val="right"/>
        <w:rPr>
          <w:rFonts w:ascii="GHEA Grapalat" w:hAnsi="GHEA Grapalat" w:cs="GHEA Grapalat"/>
          <w:i/>
        </w:rPr>
      </w:pPr>
      <w:r w:rsidRPr="00B138F3">
        <w:rPr>
          <w:rFonts w:ascii="GHEA Grapalat" w:hAnsi="GHEA Grapalat"/>
          <w:i/>
        </w:rPr>
        <w:lastRenderedPageBreak/>
        <w:t>Приложение № 5.1</w:t>
      </w:r>
    </w:p>
    <w:p w:rsidR="00E100BF" w:rsidRPr="004F2F45" w:rsidRDefault="00E100BF" w:rsidP="00EF2481">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под к</w:t>
      </w:r>
      <w:bookmarkStart w:id="17" w:name="_GoBack"/>
      <w:bookmarkEnd w:id="17"/>
      <w:r w:rsidRPr="00AA5BD2">
        <w:rPr>
          <w:rFonts w:ascii="GHEA Grapalat" w:hAnsi="GHEA Grapalat"/>
          <w:b/>
          <w:sz w:val="24"/>
          <w:szCs w:val="24"/>
        </w:rPr>
        <w:t xml:space="preserve">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4F2F45">
        <w:rPr>
          <w:rFonts w:ascii="GHEA Grapalat" w:hAnsi="GHEA Grapalat"/>
          <w:b/>
          <w:sz w:val="24"/>
          <w:szCs w:val="24"/>
        </w:rPr>
        <w:t>6</w:t>
      </w:r>
      <w:r>
        <w:rPr>
          <w:rFonts w:ascii="GHEA Grapalat" w:hAnsi="GHEA Grapalat"/>
          <w:b/>
          <w:sz w:val="24"/>
          <w:szCs w:val="24"/>
        </w:rPr>
        <w:t>/</w:t>
      </w:r>
      <w:r w:rsidRPr="004F2F45">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00BF" w:rsidRPr="00B138F3" w:rsidRDefault="000A214C" w:rsidP="00E100BF">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E100BF" w:rsidRPr="00B138F3">
        <w:rPr>
          <w:rFonts w:ascii="GHEA Grapalat" w:hAnsi="GHEA Grapalat"/>
          <w:spacing w:val="-6"/>
          <w:sz w:val="22"/>
          <w:szCs w:val="22"/>
        </w:rPr>
        <w:t xml:space="preserve">Компания участвует в организованной </w:t>
      </w:r>
      <w:r w:rsidR="00E100BF" w:rsidRPr="00075E1E">
        <w:rPr>
          <w:rFonts w:ascii="GHEA Grapalat" w:hAnsi="GHEA Grapalat"/>
          <w:sz w:val="22"/>
          <w:lang w:eastAsia="en-US" w:bidi="ar-SA"/>
        </w:rPr>
        <w:t xml:space="preserve">ЗАО “Ергорсвет” </w:t>
      </w:r>
      <w:r w:rsidR="00E100BF" w:rsidRPr="00B138F3">
        <w:rPr>
          <w:rFonts w:ascii="GHEA Grapalat" w:hAnsi="GHEA Grapalat"/>
          <w:spacing w:val="-6"/>
          <w:sz w:val="22"/>
          <w:szCs w:val="22"/>
        </w:rPr>
        <w:t xml:space="preserve">(далее — Заказчик) </w:t>
      </w:r>
    </w:p>
    <w:p w:rsidR="00E100BF" w:rsidRPr="00B138F3" w:rsidRDefault="00E100BF" w:rsidP="00E100B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-2</w:t>
      </w:r>
      <w:r w:rsidRPr="004F2F45">
        <w:rPr>
          <w:rFonts w:ascii="GHEA Grapalat" w:hAnsi="GHEA Grapalat"/>
          <w:b/>
        </w:rPr>
        <w:t>6</w:t>
      </w:r>
      <w:r>
        <w:rPr>
          <w:rFonts w:ascii="GHEA Grapalat" w:hAnsi="GHEA Grapalat"/>
          <w:b/>
        </w:rPr>
        <w:t>/</w:t>
      </w:r>
      <w:r w:rsidRPr="004F2F45">
        <w:rPr>
          <w:rFonts w:ascii="GHEA Grapalat" w:hAnsi="GHEA Grapalat"/>
          <w:b/>
        </w:rPr>
        <w:t>1</w:t>
      </w:r>
      <w:r w:rsidRPr="00C90F08">
        <w:rPr>
          <w:rFonts w:ascii="GHEA Grapalat" w:hAnsi="GHEA Grapalat"/>
          <w:b/>
        </w:rPr>
        <w:t>.</w:t>
      </w:r>
    </w:p>
    <w:p w:rsidR="000A214C" w:rsidRPr="00B138F3" w:rsidRDefault="000A214C" w:rsidP="00E100BF">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00BF"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00BF"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00BF"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E100BF"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E100BF"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E100BF"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E100BF"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201A0E" w:rsidRDefault="00E100BF" w:rsidP="00E100BF">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00BF"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00BF"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00BF"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00BF" w:rsidRPr="00B138F3" w:rsidRDefault="00E100BF" w:rsidP="00E100B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E100BF" w:rsidRPr="00EF2481" w:rsidRDefault="00E100BF" w:rsidP="00E100BF">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Pr="00EF2481">
        <w:rPr>
          <w:rFonts w:ascii="GHEA Grapalat" w:hAnsi="GHEA Grapalat"/>
          <w:b/>
          <w:sz w:val="24"/>
          <w:szCs w:val="24"/>
        </w:rPr>
        <w:t>6</w:t>
      </w:r>
      <w:r>
        <w:rPr>
          <w:rFonts w:ascii="GHEA Grapalat" w:hAnsi="GHEA Grapalat"/>
          <w:b/>
          <w:sz w:val="24"/>
          <w:szCs w:val="24"/>
        </w:rPr>
        <w:t>/</w:t>
      </w:r>
      <w:r w:rsidRPr="00EF2481">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122349" w:rsidRPr="00C90F08" w:rsidRDefault="00122349" w:rsidP="00122349">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122349" w:rsidRDefault="00122349" w:rsidP="00122349">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xml:space="preserve">. </w:t>
      </w:r>
      <w:r w:rsidRPr="00EF2481">
        <w:rPr>
          <w:rFonts w:ascii="GHEA Grapalat" w:hAnsi="GHEA Grapalat" w:cs="Times Armenian"/>
        </w:rPr>
        <w:t>С</w:t>
      </w:r>
      <w:r w:rsidRPr="00CC0116">
        <w:rPr>
          <w:rFonts w:ascii="GHEA Grapalat" w:hAnsi="GHEA Grapalat" w:cs="Times Armenian"/>
        </w:rPr>
        <w:t>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w:t>
      </w:r>
    </w:p>
    <w:p w:rsidR="00122349" w:rsidRDefault="00122349" w:rsidP="00122349">
      <w:pPr>
        <w:widowControl w:val="0"/>
        <w:tabs>
          <w:tab w:val="left" w:pos="1134"/>
        </w:tabs>
        <w:spacing w:line="360" w:lineRule="auto"/>
        <w:ind w:firstLine="270"/>
        <w:jc w:val="both"/>
        <w:rPr>
          <w:rFonts w:ascii="GHEA Grapalat" w:hAnsi="GHEA Grapalat" w:cs="Times Armenian"/>
          <w:b/>
        </w:rPr>
      </w:pPr>
      <w:r w:rsidRPr="00EF2481">
        <w:rPr>
          <w:rFonts w:ascii="GHEA Grapalat" w:hAnsi="GHEA Grapalat"/>
          <w:b/>
        </w:rPr>
        <w:t>з</w:t>
      </w:r>
      <w:r w:rsidRPr="00BD39D8">
        <w:rPr>
          <w:rFonts w:ascii="GHEA Grapalat" w:hAnsi="GHEA Grapalat"/>
          <w:b/>
        </w:rPr>
        <w:t xml:space="preserve">а </w:t>
      </w:r>
      <w:r w:rsidRPr="00EF11B9">
        <w:rPr>
          <w:rFonts w:ascii="GHEA Grapalat" w:hAnsi="GHEA Grapalat"/>
          <w:b/>
        </w:rPr>
        <w:t>1-й</w:t>
      </w:r>
      <w:r w:rsidRPr="00EF2481">
        <w:rPr>
          <w:rFonts w:ascii="GHEA Grapalat" w:hAnsi="GHEA Grapalat"/>
          <w:b/>
        </w:rPr>
        <w:t>,</w:t>
      </w:r>
      <w:r w:rsidRPr="00EF11B9">
        <w:rPr>
          <w:rFonts w:ascii="GHEA Grapalat" w:hAnsi="GHEA Grapalat"/>
          <w:b/>
        </w:rPr>
        <w:t xml:space="preserve"> </w:t>
      </w:r>
      <w:r w:rsidRPr="00EF2481">
        <w:rPr>
          <w:rFonts w:ascii="GHEA Grapalat" w:hAnsi="GHEA Grapalat"/>
          <w:b/>
        </w:rPr>
        <w:t>3-й</w:t>
      </w:r>
      <w:r>
        <w:rPr>
          <w:rFonts w:ascii="GHEA Grapalat" w:hAnsi="GHEA Grapalat"/>
          <w:b/>
        </w:rPr>
        <w:t xml:space="preserve"> </w:t>
      </w:r>
      <w:r w:rsidRPr="00EF11B9">
        <w:rPr>
          <w:rFonts w:ascii="GHEA Grapalat" w:hAnsi="GHEA Grapalat"/>
          <w:b/>
        </w:rPr>
        <w:t xml:space="preserve">и </w:t>
      </w:r>
      <w:r w:rsidRPr="00EF2481">
        <w:rPr>
          <w:rFonts w:ascii="GHEA Grapalat" w:hAnsi="GHEA Grapalat"/>
          <w:b/>
        </w:rPr>
        <w:t>4</w:t>
      </w:r>
      <w:r w:rsidRPr="00BD39D8">
        <w:rPr>
          <w:rFonts w:ascii="GHEA Grapalat" w:hAnsi="GHEA Grapalat"/>
          <w:b/>
        </w:rPr>
        <w:t>-й</w:t>
      </w:r>
      <w:r>
        <w:rPr>
          <w:rFonts w:ascii="GHEA Grapalat" w:hAnsi="GHEA Grapalat"/>
          <w:b/>
        </w:rPr>
        <w:t xml:space="preserve"> </w:t>
      </w:r>
      <w:r w:rsidRPr="00BD39D8">
        <w:rPr>
          <w:rFonts w:ascii="GHEA Grapalat" w:hAnsi="GHEA Grapalat"/>
          <w:b/>
        </w:rPr>
        <w:t>лот</w:t>
      </w:r>
      <w:r w:rsidRPr="006B7257">
        <w:rPr>
          <w:rStyle w:val="FootnoteReference"/>
          <w:rFonts w:ascii="GHEA Grapalat" w:hAnsi="GHEA Grapalat"/>
          <w:b/>
        </w:rPr>
        <w:t xml:space="preserve"> </w:t>
      </w:r>
      <w:r>
        <w:rPr>
          <w:rFonts w:ascii="GHEA Grapalat" w:hAnsi="GHEA Grapalat" w:cs="Times Armenian"/>
        </w:rPr>
        <w:t xml:space="preserve">в течение </w:t>
      </w:r>
      <w:r w:rsidRPr="00122349">
        <w:rPr>
          <w:rFonts w:ascii="GHEA Grapalat" w:hAnsi="GHEA Grapalat" w:cs="Times Armenian"/>
          <w:b/>
          <w:lang w:val="hy-AM"/>
        </w:rPr>
        <w:t>6</w:t>
      </w:r>
      <w:r w:rsidRPr="00122349">
        <w:rPr>
          <w:rFonts w:ascii="GHEA Grapalat" w:hAnsi="GHEA Grapalat" w:cs="Times Armenian"/>
          <w:b/>
        </w:rPr>
        <w:t>0 календарного дня с момента вступления договора в силу.</w:t>
      </w:r>
    </w:p>
    <w:p w:rsidR="00122349" w:rsidRPr="00122349" w:rsidRDefault="00122349" w:rsidP="00122349">
      <w:pPr>
        <w:widowControl w:val="0"/>
        <w:tabs>
          <w:tab w:val="left" w:pos="1134"/>
        </w:tabs>
        <w:spacing w:line="360" w:lineRule="auto"/>
        <w:ind w:firstLine="270"/>
        <w:jc w:val="both"/>
        <w:rPr>
          <w:rFonts w:ascii="GHEA Grapalat" w:hAnsi="GHEA Grapalat" w:cs="Times Armenian"/>
          <w:b/>
        </w:rPr>
      </w:pPr>
      <w:r w:rsidRPr="00EF2481">
        <w:rPr>
          <w:rFonts w:ascii="GHEA Grapalat" w:hAnsi="GHEA Grapalat"/>
          <w:b/>
        </w:rPr>
        <w:t>з</w:t>
      </w:r>
      <w:r w:rsidRPr="00BD39D8">
        <w:rPr>
          <w:rFonts w:ascii="GHEA Grapalat" w:hAnsi="GHEA Grapalat"/>
          <w:b/>
        </w:rPr>
        <w:t xml:space="preserve">а </w:t>
      </w:r>
      <w:r w:rsidRPr="00EF2481">
        <w:rPr>
          <w:rFonts w:ascii="GHEA Grapalat" w:hAnsi="GHEA Grapalat"/>
          <w:b/>
        </w:rPr>
        <w:t>2-</w:t>
      </w:r>
      <w:r w:rsidRPr="00BD39D8">
        <w:rPr>
          <w:rFonts w:ascii="GHEA Grapalat" w:hAnsi="GHEA Grapalat"/>
          <w:b/>
        </w:rPr>
        <w:t>й</w:t>
      </w:r>
      <w:r>
        <w:rPr>
          <w:rFonts w:ascii="GHEA Grapalat" w:hAnsi="GHEA Grapalat"/>
          <w:b/>
        </w:rPr>
        <w:t xml:space="preserve"> </w:t>
      </w:r>
      <w:r w:rsidRPr="00BD39D8">
        <w:rPr>
          <w:rFonts w:ascii="GHEA Grapalat" w:hAnsi="GHEA Grapalat"/>
          <w:b/>
        </w:rPr>
        <w:t>лот</w:t>
      </w:r>
      <w:r w:rsidRPr="006B7257">
        <w:rPr>
          <w:rStyle w:val="FootnoteReference"/>
          <w:rFonts w:ascii="GHEA Grapalat" w:hAnsi="GHEA Grapalat"/>
          <w:b/>
        </w:rPr>
        <w:t xml:space="preserve"> </w:t>
      </w:r>
      <w:r>
        <w:rPr>
          <w:rFonts w:ascii="GHEA Grapalat" w:hAnsi="GHEA Grapalat" w:cs="Times Armenian"/>
        </w:rPr>
        <w:t xml:space="preserve">в течение </w:t>
      </w:r>
      <w:r w:rsidRPr="00DC6B84">
        <w:rPr>
          <w:rFonts w:ascii="GHEA Grapalat" w:hAnsi="GHEA Grapalat" w:cs="Times Armenian"/>
          <w:b/>
        </w:rPr>
        <w:t>2</w:t>
      </w:r>
      <w:r w:rsidRPr="00122349">
        <w:rPr>
          <w:rFonts w:ascii="GHEA Grapalat" w:hAnsi="GHEA Grapalat" w:cs="Times Armenian"/>
          <w:b/>
        </w:rPr>
        <w:t>0 календарного дня с момента вступления договора в силу.</w:t>
      </w:r>
    </w:p>
    <w:p w:rsidR="00122349" w:rsidRPr="00122349" w:rsidRDefault="00122349" w:rsidP="00122349">
      <w:pPr>
        <w:widowControl w:val="0"/>
        <w:tabs>
          <w:tab w:val="left" w:pos="1134"/>
        </w:tabs>
        <w:spacing w:line="360" w:lineRule="auto"/>
        <w:ind w:firstLine="270"/>
        <w:jc w:val="both"/>
        <w:rPr>
          <w:rFonts w:ascii="GHEA Grapalat" w:hAnsi="GHEA Grapalat" w:cs="Times Armenian"/>
          <w:b/>
        </w:rPr>
      </w:pPr>
    </w:p>
    <w:p w:rsidR="00122349" w:rsidRPr="00C90F08" w:rsidRDefault="00122349" w:rsidP="00122349">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071D1C" w:rsidRPr="00B138F3" w:rsidRDefault="00071D1C" w:rsidP="00B46D58">
      <w:pPr>
        <w:widowControl w:val="0"/>
        <w:spacing w:after="160"/>
        <w:ind w:firstLine="709"/>
        <w:jc w:val="both"/>
        <w:rPr>
          <w:rFonts w:ascii="GHEA Grapalat" w:hAnsi="GHEA Grapalat" w:cs="Times Armenian"/>
        </w:rPr>
      </w:pPr>
    </w:p>
    <w:p w:rsidR="001A31F0" w:rsidRPr="00B138F3" w:rsidRDefault="001A31F0" w:rsidP="001A31F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1A31F0" w:rsidRPr="00B138F3" w:rsidRDefault="001A31F0" w:rsidP="001A31F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w:t>
      </w:r>
      <w:r w:rsidRPr="00B138F3">
        <w:rPr>
          <w:rFonts w:ascii="GHEA Grapalat" w:hAnsi="GHEA Grapalat"/>
        </w:rPr>
        <w:lastRenderedPageBreak/>
        <w:t>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1A31F0" w:rsidRPr="00B138F3" w:rsidRDefault="001A31F0" w:rsidP="001A31F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A31F0" w:rsidRPr="00B138F3" w:rsidRDefault="001A31F0" w:rsidP="001A31F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1A31F0" w:rsidRPr="00B138F3" w:rsidRDefault="001A31F0" w:rsidP="001A31F0">
      <w:pPr>
        <w:widowControl w:val="0"/>
        <w:tabs>
          <w:tab w:val="left" w:pos="1560"/>
        </w:tabs>
        <w:spacing w:after="160"/>
        <w:ind w:firstLine="567"/>
        <w:jc w:val="both"/>
        <w:rPr>
          <w:rFonts w:ascii="GHEA Grapalat" w:hAnsi="GHEA Grapalat"/>
        </w:rPr>
      </w:pPr>
      <w:r w:rsidRPr="00B138F3">
        <w:rPr>
          <w:rFonts w:ascii="GHEA Grapalat" w:hAnsi="GHEA Grapalat"/>
        </w:rPr>
        <w:lastRenderedPageBreak/>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1A31F0" w:rsidRPr="00B138F3" w:rsidRDefault="001A31F0" w:rsidP="001A31F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1A31F0" w:rsidRPr="00B138F3" w:rsidRDefault="001A31F0" w:rsidP="001A31F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A31F0" w:rsidRPr="00B138F3" w:rsidRDefault="001A31F0" w:rsidP="001A31F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A31F0" w:rsidRPr="00B138F3" w:rsidRDefault="001A31F0" w:rsidP="001A31F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8"/>
        <w:t>17</w:t>
      </w:r>
      <w:r w:rsidRPr="00B138F3">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sidRPr="00B138F3">
        <w:rPr>
          <w:rFonts w:ascii="GHEA Grapalat" w:hAnsi="GHEA Grapalat"/>
        </w:rPr>
        <w:lastRenderedPageBreak/>
        <w:t>ожидаемую прибыль.</w:t>
      </w:r>
    </w:p>
    <w:p w:rsidR="001A31F0" w:rsidRPr="00B138F3" w:rsidRDefault="001A31F0" w:rsidP="001A31F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1A31F0" w:rsidRPr="00016450" w:rsidRDefault="001A31F0" w:rsidP="001A31F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1A31F0" w:rsidRPr="00B138F3" w:rsidRDefault="001A31F0" w:rsidP="001A31F0">
      <w:pPr>
        <w:widowControl w:val="0"/>
        <w:tabs>
          <w:tab w:val="left" w:pos="1134"/>
        </w:tabs>
        <w:spacing w:after="160" w:line="360" w:lineRule="auto"/>
        <w:ind w:firstLine="567"/>
        <w:jc w:val="both"/>
        <w:rPr>
          <w:rFonts w:ascii="GHEA Grapalat" w:hAnsi="GHEA Grapalat" w:cs="Sylfaen"/>
          <w:i/>
          <w:u w:val="single"/>
          <w:lang w:val="hy-AM"/>
        </w:rPr>
      </w:pPr>
    </w:p>
    <w:p w:rsidR="001A31F0" w:rsidRPr="00B138F3" w:rsidRDefault="001A31F0" w:rsidP="001A31F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1A31F0"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1A31F0" w:rsidRPr="00B138F3" w:rsidRDefault="001A31F0" w:rsidP="001A31F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19"/>
        <w:t>19</w:t>
      </w:r>
      <w:r w:rsidRPr="00B138F3">
        <w:rPr>
          <w:rFonts w:ascii="GHEA Grapalat" w:hAnsi="GHEA Grapalat"/>
        </w:rPr>
        <w:t>.</w:t>
      </w:r>
    </w:p>
    <w:p w:rsidR="001A31F0" w:rsidRPr="00B138F3" w:rsidRDefault="001A31F0" w:rsidP="001A31F0">
      <w:pPr>
        <w:widowControl w:val="0"/>
        <w:tabs>
          <w:tab w:val="left" w:pos="1134"/>
        </w:tabs>
        <w:spacing w:after="160"/>
        <w:ind w:firstLine="567"/>
        <w:jc w:val="both"/>
        <w:rPr>
          <w:rFonts w:ascii="GHEA Grapalat" w:hAnsi="GHEA Grapalat"/>
        </w:rPr>
      </w:pPr>
    </w:p>
    <w:p w:rsidR="001A31F0" w:rsidRPr="00B138F3" w:rsidRDefault="001A31F0" w:rsidP="001A31F0">
      <w:pPr>
        <w:widowControl w:val="0"/>
        <w:spacing w:after="160"/>
        <w:jc w:val="center"/>
        <w:rPr>
          <w:rFonts w:ascii="GHEA Grapalat" w:hAnsi="GHEA Grapalat"/>
          <w:b/>
        </w:rPr>
      </w:pPr>
      <w:r w:rsidRPr="00B138F3">
        <w:rPr>
          <w:rFonts w:ascii="GHEA Grapalat" w:hAnsi="GHEA Grapalat"/>
          <w:b/>
        </w:rPr>
        <w:t>5. ПЕРЕДАЧА И ПРИЕМ ТОВАРА</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A31F0" w:rsidRDefault="001A31F0" w:rsidP="001A31F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1A31F0" w:rsidRDefault="001A31F0" w:rsidP="001A31F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A31F0" w:rsidRDefault="001A31F0" w:rsidP="001A31F0">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rsidR="001A31F0" w:rsidRDefault="001A31F0" w:rsidP="001A31F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1A31F0"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A31F0" w:rsidRDefault="001A31F0" w:rsidP="001A31F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A31F0" w:rsidRPr="00B138F3" w:rsidRDefault="001A31F0" w:rsidP="001A31F0">
      <w:pPr>
        <w:widowControl w:val="0"/>
        <w:spacing w:after="160"/>
        <w:jc w:val="center"/>
        <w:rPr>
          <w:rFonts w:ascii="GHEA Grapalat" w:hAnsi="GHEA Grapalat"/>
          <w:b/>
        </w:rPr>
      </w:pPr>
      <w:r w:rsidRPr="00B138F3">
        <w:rPr>
          <w:rFonts w:ascii="GHEA Grapalat" w:hAnsi="GHEA Grapalat"/>
          <w:b/>
        </w:rPr>
        <w:t>6. ОТВЕТСТВЕННОСТЬ СТОРОН</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0"/>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B138F3">
        <w:rPr>
          <w:rFonts w:ascii="GHEA Grapalat" w:hAnsi="GHEA Grapalat"/>
        </w:rPr>
        <w:lastRenderedPageBreak/>
        <w:t>порядке, установленном законодательством Республики Армения.</w:t>
      </w:r>
    </w:p>
    <w:p w:rsidR="001A31F0" w:rsidRPr="00B138F3" w:rsidRDefault="001A31F0" w:rsidP="001A31F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1A31F0" w:rsidRPr="00B138F3" w:rsidRDefault="001A31F0" w:rsidP="001A31F0">
      <w:pPr>
        <w:rPr>
          <w:rFonts w:ascii="GHEA Grapalat" w:hAnsi="GHEA Grapalat"/>
          <w:lang w:val="hy-AM"/>
        </w:rPr>
      </w:pPr>
    </w:p>
    <w:p w:rsidR="001A31F0" w:rsidRPr="009A1820" w:rsidRDefault="001A31F0" w:rsidP="001A31F0">
      <w:pPr>
        <w:pStyle w:val="ListParagraph"/>
        <w:widowControl w:val="0"/>
        <w:numPr>
          <w:ilvl w:val="0"/>
          <w:numId w:val="35"/>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1A31F0" w:rsidRPr="00B138F3" w:rsidRDefault="001A31F0" w:rsidP="001A31F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A31F0" w:rsidRPr="00B138F3" w:rsidRDefault="001A31F0" w:rsidP="001A31F0">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w:t>
      </w:r>
      <w:r w:rsidRPr="00B138F3">
        <w:rPr>
          <w:rFonts w:ascii="GHEA Grapalat" w:hAnsi="GHEA Grapalat"/>
        </w:rPr>
        <w:lastRenderedPageBreak/>
        <w:t>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FootnoteReference"/>
          <w:rFonts w:ascii="GHEA Grapalat" w:hAnsi="GHEA Grapalat"/>
        </w:rPr>
        <w:footnoteReference w:customMarkFollows="1" w:id="21"/>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w:t>
      </w:r>
      <w:r w:rsidRPr="00B138F3">
        <w:rPr>
          <w:rFonts w:ascii="GHEA Grapalat" w:hAnsi="GHEA Grapalat"/>
        </w:rPr>
        <w:lastRenderedPageBreak/>
        <w:t>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8"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58169B" w:rsidRDefault="00071D1C" w:rsidP="001A31F0">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1A31F0">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1A31F0">
        <w:rPr>
          <w:rFonts w:ascii="GHEA Grapalat" w:hAnsi="GHEA Grapalat"/>
          <w:b/>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вполном объеме результата поставки товара, установленного предыдущим соглашением.</w:t>
      </w:r>
      <w:r w:rsidRPr="001A31F0">
        <w:rPr>
          <w:rFonts w:ascii="GHEA Grapalat" w:hAnsi="GHEA Grapalat"/>
          <w:b/>
        </w:rPr>
        <w:t xml:space="preserve"> Если размер выделенных для исполнения договора финансовых средств превышает </w:t>
      </w:r>
      <w:r w:rsidR="003839FF" w:rsidRPr="001A31F0">
        <w:rPr>
          <w:rFonts w:ascii="GHEA Grapalat" w:hAnsi="GHEA Grapalat"/>
          <w:b/>
        </w:rPr>
        <w:t>двадцатипя</w:t>
      </w:r>
      <w:r w:rsidRPr="001A31F0">
        <w:rPr>
          <w:rFonts w:ascii="GHEA Grapalat" w:hAnsi="GHEA Grapalat"/>
          <w:b/>
        </w:rPr>
        <w:t xml:space="preserve">тикратный размер базовой единицы закупок, то Покупателем будет заключенo соглашение в случае, если </w:t>
      </w:r>
      <w:r w:rsidR="009673B8" w:rsidRPr="001A31F0">
        <w:rPr>
          <w:rFonts w:ascii="GHEA Grapalat" w:hAnsi="GHEA Grapalat"/>
          <w:b/>
        </w:rPr>
        <w:t xml:space="preserve">представленные </w:t>
      </w:r>
      <w:r w:rsidRPr="001A31F0">
        <w:rPr>
          <w:rFonts w:ascii="GHEA Grapalat" w:hAnsi="GHEA Grapalat"/>
          <w:b/>
        </w:rPr>
        <w:t xml:space="preserve">Продавцом в виде неустойки </w:t>
      </w:r>
      <w:r w:rsidR="009673B8" w:rsidRPr="001A31F0">
        <w:rPr>
          <w:rFonts w:ascii="GHEA Grapalat" w:hAnsi="GHEA Grapalat"/>
          <w:b/>
        </w:rPr>
        <w:t xml:space="preserve">обеспечения квалификации и </w:t>
      </w:r>
      <w:r w:rsidRPr="001A31F0">
        <w:rPr>
          <w:rFonts w:ascii="GHEA Grapalat" w:hAnsi="GHEA Grapalat"/>
          <w:b/>
        </w:rPr>
        <w:t xml:space="preserve">договора </w:t>
      </w:r>
      <w:r w:rsidR="008707D8" w:rsidRPr="001A31F0">
        <w:rPr>
          <w:rFonts w:ascii="GHEA Grapalat" w:hAnsi="GHEA Grapalat"/>
          <w:b/>
        </w:rPr>
        <w:t>заменяю</w:t>
      </w:r>
      <w:r w:rsidRPr="001A31F0">
        <w:rPr>
          <w:rFonts w:ascii="GHEA Grapalat" w:hAnsi="GHEA Grapalat"/>
          <w:b/>
        </w:rPr>
        <w:t xml:space="preserve">тся гарантией или наличными деньгами, с учетом требований </w:t>
      </w:r>
      <w:r w:rsidR="00351A3E" w:rsidRPr="001A31F0">
        <w:rPr>
          <w:rFonts w:ascii="GHEA Grapalat" w:hAnsi="GHEA Grapalat"/>
          <w:b/>
        </w:rPr>
        <w:t xml:space="preserve">абзаца "в" подпункта 1 и </w:t>
      </w:r>
      <w:r w:rsidRPr="001A31F0">
        <w:rPr>
          <w:rFonts w:ascii="GHEA Grapalat" w:hAnsi="GHEA Grapalat"/>
          <w:b/>
        </w:rPr>
        <w:t xml:space="preserve">абзаца "б" подпункта </w:t>
      </w:r>
      <w:r w:rsidR="000B33B2" w:rsidRPr="001A31F0">
        <w:rPr>
          <w:rFonts w:ascii="GHEA Grapalat" w:hAnsi="GHEA Grapalat"/>
          <w:b/>
        </w:rPr>
        <w:t xml:space="preserve">17 </w:t>
      </w:r>
      <w:r w:rsidRPr="001A31F0">
        <w:rPr>
          <w:rFonts w:ascii="GHEA Grapalat" w:hAnsi="GHEA Grapalat"/>
          <w:b/>
        </w:rPr>
        <w:t xml:space="preserve">пункта 32 Приложения № </w:t>
      </w:r>
      <w:r w:rsidR="006E50E4" w:rsidRPr="001A31F0">
        <w:rPr>
          <w:rFonts w:ascii="GHEA Grapalat" w:hAnsi="GHEA Grapalat"/>
          <w:b/>
        </w:rPr>
        <w:t>1</w:t>
      </w:r>
      <w:r w:rsidR="006E50E4" w:rsidRPr="001A31F0">
        <w:rPr>
          <w:rFonts w:ascii="GHEA Grapalat" w:hAnsi="GHEA Grapalat"/>
          <w:b/>
          <w:lang w:val="hy-AM"/>
        </w:rPr>
        <w:t xml:space="preserve"> </w:t>
      </w:r>
      <w:r w:rsidRPr="001A31F0">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1A31F0">
        <w:rPr>
          <w:rFonts w:ascii="GHEA Grapalat" w:hAnsi="GHEA Grapalat"/>
          <w:b/>
        </w:rPr>
        <w:t xml:space="preserve">обеспечений квалификации и </w:t>
      </w:r>
      <w:r w:rsidRPr="001A31F0">
        <w:rPr>
          <w:rFonts w:ascii="GHEA Grapalat" w:hAnsi="GHEA Grapalat"/>
          <w:b/>
        </w:rPr>
        <w:t xml:space="preserve">договора </w:t>
      </w:r>
      <w:r w:rsidR="00CD7A4F" w:rsidRPr="001A31F0">
        <w:rPr>
          <w:rFonts w:ascii="GHEA Grapalat" w:hAnsi="GHEA Grapalat"/>
          <w:b/>
        </w:rPr>
        <w:t xml:space="preserve">представленных </w:t>
      </w:r>
      <w:r w:rsidRPr="001A31F0">
        <w:rPr>
          <w:rFonts w:ascii="GHEA Grapalat" w:hAnsi="GHEA Grapalat"/>
          <w:b/>
        </w:rPr>
        <w:t xml:space="preserve">в виде неустойки, также представляет Покупателю </w:t>
      </w:r>
      <w:r w:rsidR="00CD7A4F" w:rsidRPr="001A31F0">
        <w:rPr>
          <w:rFonts w:ascii="GHEA Grapalat" w:hAnsi="GHEA Grapalat"/>
          <w:b/>
        </w:rPr>
        <w:t xml:space="preserve">новые обеспечения </w:t>
      </w:r>
      <w:r w:rsidRPr="001A31F0">
        <w:rPr>
          <w:rFonts w:ascii="GHEA Grapalat" w:hAnsi="GHEA Grapalat"/>
          <w:b/>
        </w:rPr>
        <w:t xml:space="preserve">в течение </w:t>
      </w:r>
      <w:r w:rsidR="00D3295F" w:rsidRPr="001A31F0">
        <w:rPr>
          <w:rFonts w:ascii="GHEA Grapalat" w:hAnsi="GHEA Grapalat"/>
          <w:b/>
        </w:rPr>
        <w:t xml:space="preserve"> </w:t>
      </w:r>
      <w:r w:rsidR="001A31F0" w:rsidRPr="00EF2481">
        <w:rPr>
          <w:rFonts w:ascii="GHEA Grapalat" w:hAnsi="GHEA Grapalat"/>
          <w:b/>
        </w:rPr>
        <w:t>10</w:t>
      </w:r>
      <w:r w:rsidR="00D3295F" w:rsidRPr="001A31F0">
        <w:rPr>
          <w:rFonts w:ascii="GHEA Grapalat" w:hAnsi="GHEA Grapalat"/>
          <w:b/>
        </w:rPr>
        <w:t xml:space="preserve"> </w:t>
      </w:r>
      <w:r w:rsidRPr="001A31F0">
        <w:rPr>
          <w:rFonts w:ascii="GHEA Grapalat" w:hAnsi="GHEA Grapalat"/>
          <w:b/>
        </w:rPr>
        <w:t>рабочих дней со дня получения извещения о заключении соглашения. В противном случае договор</w:t>
      </w:r>
      <w:r w:rsidRPr="00974EA8">
        <w:rPr>
          <w:rFonts w:ascii="GHEA Grapalat" w:hAnsi="GHEA Grapalat"/>
        </w:rPr>
        <w:t xml:space="preserve"> расторгается Покупателем в одностороннем порядке.</w:t>
      </w:r>
      <w:r w:rsidR="00FB29E1" w:rsidRPr="0058169B">
        <w:rPr>
          <w:rStyle w:val="FootnoteReference"/>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1A31F0" w:rsidRDefault="00DA240A" w:rsidP="001A31F0">
      <w:pPr>
        <w:widowControl w:val="0"/>
        <w:tabs>
          <w:tab w:val="left" w:pos="1276"/>
        </w:tabs>
        <w:spacing w:after="160"/>
        <w:ind w:firstLine="567"/>
        <w:jc w:val="both"/>
        <w:rPr>
          <w:ins w:id="19" w:author="Inesa Kocharyan" w:date="2025-02-19T10:34:00Z"/>
          <w:rFonts w:ascii="GHEA Grapalat" w:hAnsi="GHEA Grapalat"/>
        </w:rPr>
      </w:pPr>
      <w:r>
        <w:rPr>
          <w:rFonts w:ascii="GHEA Grapalat" w:hAnsi="GHEA Grapalat"/>
        </w:rPr>
        <w:t>-</w:t>
      </w:r>
      <w:r w:rsidR="001A31F0" w:rsidRPr="007E536D">
        <w:rPr>
          <w:rStyle w:val="ezkurwreuab5ozgtqnkl"/>
          <w:i/>
          <w:sz w:val="20"/>
          <w:szCs w:val="20"/>
          <w:vertAlign w:val="superscript"/>
        </w:rPr>
        <w:t>24</w:t>
      </w:r>
      <w:r w:rsidR="001A31F0" w:rsidRPr="007E536D">
        <w:rPr>
          <w:rStyle w:val="ezkurwreuab5ozgtqnkl"/>
          <w:i/>
          <w:sz w:val="20"/>
          <w:szCs w:val="20"/>
        </w:rPr>
        <w:t xml:space="preserve"> Если</w:t>
      </w:r>
      <w:r w:rsidR="001A31F0" w:rsidRPr="007E536D">
        <w:rPr>
          <w:i/>
          <w:sz w:val="20"/>
          <w:szCs w:val="20"/>
        </w:rPr>
        <w:t xml:space="preserve"> </w:t>
      </w:r>
      <w:r w:rsidR="001A31F0">
        <w:rPr>
          <w:rStyle w:val="ezkurwreuab5ozgtqnkl"/>
          <w:rFonts w:ascii="Sylfaen" w:hAnsi="Sylfaen"/>
          <w:i/>
          <w:sz w:val="20"/>
          <w:szCs w:val="20"/>
        </w:rPr>
        <w:t>П</w:t>
      </w:r>
      <w:r w:rsidR="001A31F0" w:rsidRPr="007E536D">
        <w:rPr>
          <w:rStyle w:val="ezkurwreuab5ozgtqnkl"/>
          <w:i/>
          <w:sz w:val="20"/>
          <w:szCs w:val="20"/>
        </w:rPr>
        <w:t>окупатель</w:t>
      </w:r>
      <w:r w:rsidR="001A31F0" w:rsidRPr="007E536D">
        <w:rPr>
          <w:i/>
          <w:sz w:val="20"/>
          <w:szCs w:val="20"/>
        </w:rPr>
        <w:t xml:space="preserve"> </w:t>
      </w:r>
      <w:r w:rsidR="001A31F0" w:rsidRPr="007E536D">
        <w:rPr>
          <w:rStyle w:val="ezkurwreuab5ozgtqnkl"/>
          <w:i/>
          <w:sz w:val="20"/>
          <w:szCs w:val="20"/>
        </w:rPr>
        <w:t>является</w:t>
      </w:r>
      <w:r w:rsidR="001A31F0" w:rsidRPr="007E536D">
        <w:rPr>
          <w:i/>
          <w:sz w:val="20"/>
          <w:szCs w:val="20"/>
        </w:rPr>
        <w:t xml:space="preserve"> </w:t>
      </w:r>
      <w:r w:rsidR="001A31F0">
        <w:rPr>
          <w:rStyle w:val="ezkurwreuab5ozgtqnkl"/>
          <w:i/>
          <w:sz w:val="20"/>
          <w:szCs w:val="20"/>
        </w:rPr>
        <w:t>заказчиком</w:t>
      </w:r>
      <w:r w:rsidR="001A31F0" w:rsidRPr="007E536D">
        <w:rPr>
          <w:rStyle w:val="ezkurwreuab5ozgtqnkl"/>
          <w:i/>
          <w:sz w:val="20"/>
          <w:szCs w:val="20"/>
        </w:rPr>
        <w:t>, не имеющим счета в казначействе, настоящий</w:t>
      </w:r>
      <w:r w:rsidR="001A31F0" w:rsidRPr="007E536D">
        <w:rPr>
          <w:i/>
          <w:sz w:val="20"/>
          <w:szCs w:val="20"/>
        </w:rPr>
        <w:t xml:space="preserve"> </w:t>
      </w:r>
      <w:r w:rsidR="001A31F0" w:rsidRPr="007E536D">
        <w:rPr>
          <w:rStyle w:val="ezkurwreuab5ozgtqnkl"/>
          <w:i/>
          <w:sz w:val="20"/>
          <w:szCs w:val="20"/>
        </w:rPr>
        <w:t>пункт</w:t>
      </w:r>
      <w:r w:rsidR="001A31F0" w:rsidRPr="007E536D">
        <w:rPr>
          <w:i/>
          <w:sz w:val="20"/>
          <w:szCs w:val="20"/>
        </w:rPr>
        <w:t xml:space="preserve"> </w:t>
      </w:r>
      <w:r w:rsidR="001A31F0" w:rsidRPr="007E536D">
        <w:rPr>
          <w:rStyle w:val="ezkurwreuab5ozgtqnkl"/>
          <w:i/>
          <w:sz w:val="20"/>
          <w:szCs w:val="20"/>
        </w:rPr>
        <w:t>редактируется</w:t>
      </w:r>
      <w:r w:rsidR="001A31F0" w:rsidRPr="007E536D">
        <w:rPr>
          <w:i/>
          <w:sz w:val="20"/>
          <w:szCs w:val="20"/>
        </w:rPr>
        <w:t xml:space="preserve"> </w:t>
      </w:r>
      <w:r w:rsidR="001A31F0" w:rsidRPr="007E536D">
        <w:rPr>
          <w:rStyle w:val="ezkurwreuab5ozgtqnkl"/>
          <w:i/>
          <w:sz w:val="20"/>
          <w:szCs w:val="20"/>
        </w:rPr>
        <w:t>замен</w:t>
      </w:r>
      <w:r w:rsidR="001A31F0">
        <w:rPr>
          <w:rStyle w:val="ezkurwreuab5ozgtqnkl"/>
          <w:i/>
          <w:sz w:val="20"/>
          <w:szCs w:val="20"/>
        </w:rPr>
        <w:t>ив</w:t>
      </w:r>
      <w:r w:rsidR="001A31F0" w:rsidRPr="007E536D">
        <w:rPr>
          <w:i/>
          <w:sz w:val="20"/>
          <w:szCs w:val="20"/>
        </w:rPr>
        <w:t xml:space="preserve"> </w:t>
      </w:r>
      <w:r w:rsidR="001A31F0" w:rsidRPr="007E536D">
        <w:rPr>
          <w:rStyle w:val="ezkurwreuab5ozgtqnkl"/>
          <w:i/>
          <w:sz w:val="20"/>
          <w:szCs w:val="20"/>
        </w:rPr>
        <w:t>слов</w:t>
      </w:r>
      <w:r w:rsidR="001A31F0">
        <w:rPr>
          <w:rStyle w:val="ezkurwreuab5ozgtqnkl"/>
          <w:i/>
          <w:sz w:val="20"/>
          <w:szCs w:val="20"/>
        </w:rPr>
        <w:t>а</w:t>
      </w:r>
      <w:r w:rsidR="001A31F0" w:rsidRPr="007E536D">
        <w:rPr>
          <w:i/>
          <w:sz w:val="20"/>
          <w:szCs w:val="20"/>
        </w:rPr>
        <w:t xml:space="preserve"> </w:t>
      </w:r>
      <w:r w:rsidR="001A31F0" w:rsidRPr="007E536D">
        <w:rPr>
          <w:rStyle w:val="ezkurwreuab5ozgtqnkl"/>
          <w:i/>
          <w:sz w:val="20"/>
          <w:szCs w:val="20"/>
        </w:rPr>
        <w:t>"внесени</w:t>
      </w:r>
      <w:r w:rsidR="001A31F0">
        <w:rPr>
          <w:rStyle w:val="ezkurwreuab5ozgtqnkl"/>
          <w:i/>
          <w:sz w:val="20"/>
          <w:szCs w:val="20"/>
        </w:rPr>
        <w:t>я</w:t>
      </w:r>
      <w:r w:rsidR="001A31F0" w:rsidRPr="007E536D">
        <w:rPr>
          <w:rStyle w:val="ezkurwreuab5ozgtqnkl"/>
          <w:i/>
          <w:sz w:val="20"/>
          <w:szCs w:val="20"/>
        </w:rPr>
        <w:t xml:space="preserve"> платежного</w:t>
      </w:r>
      <w:r w:rsidR="001A31F0" w:rsidRPr="007E536D">
        <w:rPr>
          <w:i/>
          <w:sz w:val="20"/>
          <w:szCs w:val="20"/>
        </w:rPr>
        <w:t xml:space="preserve"> </w:t>
      </w:r>
      <w:r w:rsidR="001A31F0" w:rsidRPr="007E536D">
        <w:rPr>
          <w:rStyle w:val="ezkurwreuab5ozgtqnkl"/>
          <w:i/>
          <w:sz w:val="20"/>
          <w:szCs w:val="20"/>
        </w:rPr>
        <w:t>поручения</w:t>
      </w:r>
      <w:r w:rsidR="001A31F0" w:rsidRPr="007E536D">
        <w:rPr>
          <w:i/>
          <w:sz w:val="20"/>
          <w:szCs w:val="20"/>
        </w:rPr>
        <w:t xml:space="preserve"> </w:t>
      </w:r>
      <w:r w:rsidR="001A31F0" w:rsidRPr="007E536D">
        <w:rPr>
          <w:rStyle w:val="ezkurwreuab5ozgtqnkl"/>
          <w:i/>
          <w:sz w:val="20"/>
          <w:szCs w:val="20"/>
        </w:rPr>
        <w:t>и</w:t>
      </w:r>
      <w:r w:rsidR="001A31F0" w:rsidRPr="007E536D">
        <w:rPr>
          <w:i/>
          <w:sz w:val="20"/>
          <w:szCs w:val="20"/>
        </w:rPr>
        <w:t xml:space="preserve"> </w:t>
      </w:r>
      <w:r w:rsidR="001A31F0" w:rsidRPr="007E536D">
        <w:rPr>
          <w:rStyle w:val="ezkurwreuab5ozgtqnkl"/>
          <w:i/>
          <w:sz w:val="20"/>
          <w:szCs w:val="20"/>
        </w:rPr>
        <w:t>копии</w:t>
      </w:r>
      <w:r w:rsidR="001A31F0" w:rsidRPr="007E536D">
        <w:rPr>
          <w:i/>
          <w:sz w:val="20"/>
          <w:szCs w:val="20"/>
        </w:rPr>
        <w:t xml:space="preserve"> </w:t>
      </w:r>
      <w:r w:rsidR="001A31F0" w:rsidRPr="007E536D">
        <w:rPr>
          <w:rStyle w:val="ezkurwreuab5ozgtqnkl"/>
          <w:i/>
          <w:sz w:val="20"/>
          <w:szCs w:val="20"/>
        </w:rPr>
        <w:t>протокола</w:t>
      </w:r>
      <w:r w:rsidR="001A31F0" w:rsidRPr="007E536D">
        <w:rPr>
          <w:i/>
          <w:sz w:val="20"/>
          <w:szCs w:val="20"/>
        </w:rPr>
        <w:t xml:space="preserve"> </w:t>
      </w:r>
      <w:r w:rsidR="001A31F0" w:rsidRPr="007E536D">
        <w:rPr>
          <w:rStyle w:val="ezkurwreuab5ozgtqnkl"/>
          <w:i/>
          <w:sz w:val="20"/>
          <w:szCs w:val="20"/>
        </w:rPr>
        <w:t>в</w:t>
      </w:r>
      <w:r w:rsidR="001A31F0" w:rsidRPr="007E536D">
        <w:rPr>
          <w:i/>
          <w:sz w:val="20"/>
          <w:szCs w:val="20"/>
        </w:rPr>
        <w:t xml:space="preserve"> </w:t>
      </w:r>
      <w:r w:rsidR="001A31F0" w:rsidRPr="007E536D">
        <w:rPr>
          <w:rStyle w:val="ezkurwreuab5ozgtqnkl"/>
          <w:i/>
          <w:sz w:val="20"/>
          <w:szCs w:val="20"/>
        </w:rPr>
        <w:t>казначейскую</w:t>
      </w:r>
      <w:r w:rsidR="001A31F0" w:rsidRPr="007E536D">
        <w:rPr>
          <w:i/>
          <w:sz w:val="20"/>
          <w:szCs w:val="20"/>
        </w:rPr>
        <w:t xml:space="preserve"> </w:t>
      </w:r>
      <w:r w:rsidR="001A31F0" w:rsidRPr="007E536D">
        <w:rPr>
          <w:rStyle w:val="ezkurwreuab5ozgtqnkl"/>
          <w:i/>
          <w:sz w:val="20"/>
          <w:szCs w:val="20"/>
        </w:rPr>
        <w:lastRenderedPageBreak/>
        <w:t>систему</w:t>
      </w:r>
      <w:r w:rsidR="001A31F0" w:rsidRPr="007E536D">
        <w:rPr>
          <w:i/>
          <w:sz w:val="20"/>
          <w:szCs w:val="20"/>
        </w:rPr>
        <w:t xml:space="preserve"> </w:t>
      </w:r>
      <w:r w:rsidR="001A31F0" w:rsidRPr="007E536D">
        <w:rPr>
          <w:rStyle w:val="ezkurwreuab5ozgtqnkl"/>
          <w:i/>
          <w:sz w:val="20"/>
          <w:szCs w:val="20"/>
        </w:rPr>
        <w:t>уполномоченного органа"</w:t>
      </w:r>
      <w:r w:rsidR="001A31F0" w:rsidRPr="007E536D">
        <w:rPr>
          <w:i/>
          <w:sz w:val="20"/>
          <w:szCs w:val="20"/>
        </w:rPr>
        <w:t xml:space="preserve"> </w:t>
      </w:r>
      <w:r w:rsidR="001A31F0" w:rsidRPr="007E536D">
        <w:rPr>
          <w:rStyle w:val="ezkurwreuab5ozgtqnkl"/>
          <w:i/>
          <w:sz w:val="20"/>
          <w:szCs w:val="20"/>
        </w:rPr>
        <w:t>словами</w:t>
      </w:r>
      <w:r w:rsidR="001A31F0">
        <w:rPr>
          <w:rStyle w:val="ezkurwreuab5ozgtqnkl"/>
          <w:i/>
          <w:sz w:val="20"/>
          <w:szCs w:val="20"/>
        </w:rPr>
        <w:t xml:space="preserve"> </w:t>
      </w:r>
      <w:r w:rsidR="001A31F0" w:rsidRPr="00A144F1">
        <w:rPr>
          <w:rStyle w:val="ezkurwreuab5ozgtqnkl"/>
          <w:i/>
          <w:sz w:val="20"/>
          <w:szCs w:val="20"/>
        </w:rPr>
        <w:t>"</w:t>
      </w:r>
      <w:r w:rsidR="001A31F0" w:rsidRPr="007E536D">
        <w:rPr>
          <w:rStyle w:val="ezkurwreuab5ozgtqnkl"/>
          <w:i/>
          <w:sz w:val="20"/>
          <w:szCs w:val="20"/>
        </w:rPr>
        <w:t>выдач</w:t>
      </w:r>
      <w:r w:rsidR="001A31F0">
        <w:rPr>
          <w:rStyle w:val="ezkurwreuab5ozgtqnkl"/>
          <w:i/>
          <w:sz w:val="20"/>
          <w:szCs w:val="20"/>
        </w:rPr>
        <w:t xml:space="preserve">и </w:t>
      </w:r>
      <w:r w:rsidR="001A31F0" w:rsidRPr="007E536D">
        <w:rPr>
          <w:rStyle w:val="ezkurwreuab5ozgtqnkl"/>
          <w:i/>
          <w:sz w:val="20"/>
          <w:szCs w:val="20"/>
        </w:rPr>
        <w:t>платежного</w:t>
      </w:r>
      <w:r w:rsidR="001A31F0" w:rsidRPr="007E536D">
        <w:rPr>
          <w:i/>
          <w:sz w:val="20"/>
          <w:szCs w:val="20"/>
        </w:rPr>
        <w:t xml:space="preserve"> </w:t>
      </w:r>
      <w:r w:rsidR="001A31F0" w:rsidRPr="007E536D">
        <w:rPr>
          <w:rStyle w:val="ezkurwreuab5ozgtqnkl"/>
          <w:i/>
          <w:sz w:val="20"/>
          <w:szCs w:val="20"/>
        </w:rPr>
        <w:t>поручения</w:t>
      </w:r>
      <w:r w:rsidR="001A31F0" w:rsidRPr="007E536D">
        <w:rPr>
          <w:i/>
          <w:sz w:val="20"/>
          <w:szCs w:val="20"/>
        </w:rPr>
        <w:t xml:space="preserve"> </w:t>
      </w:r>
      <w:r w:rsidR="001A31F0" w:rsidRPr="007E536D">
        <w:rPr>
          <w:rStyle w:val="ezkurwreuab5ozgtqnkl"/>
          <w:i/>
          <w:sz w:val="20"/>
          <w:szCs w:val="20"/>
        </w:rPr>
        <w:t>банку</w:t>
      </w:r>
      <w:r w:rsidR="001A31F0" w:rsidRPr="00A144F1">
        <w:rPr>
          <w:rStyle w:val="ezkurwreuab5ozgtqnkl"/>
          <w:i/>
          <w:sz w:val="20"/>
          <w:szCs w:val="20"/>
        </w:rPr>
        <w:t>"</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FootnoteText"/>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FootnoteText"/>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20" w:author="Inesa Kocharyan" w:date="2025-02-19T10:34:00Z">
            <w:rPr>
              <w:rFonts w:ascii="GHEA Grapalat" w:hAnsi="GHEA Grapalat"/>
            </w:rPr>
          </w:rPrChange>
        </w:rPr>
        <w:sectPr w:rsidR="00071D1C" w:rsidRPr="00FB29E1" w:rsidSect="000811C1">
          <w:footerReference w:type="default" r:id="rId13"/>
          <w:footnotePr>
            <w:pos w:val="beneathText"/>
          </w:footnotePr>
          <w:pgSz w:w="11906" w:h="16838" w:code="9"/>
          <w:pgMar w:top="993" w:right="1418" w:bottom="1418" w:left="1418" w:header="561" w:footer="561" w:gutter="0"/>
          <w:cols w:space="720"/>
          <w:docGrid w:linePitch="326"/>
        </w:sectPr>
      </w:pPr>
    </w:p>
    <w:p w:rsidR="00087AF5" w:rsidRPr="00016450" w:rsidRDefault="00087AF5" w:rsidP="00087AF5">
      <w:pPr>
        <w:widowControl w:val="0"/>
        <w:spacing w:after="160"/>
        <w:jc w:val="right"/>
        <w:rPr>
          <w:rFonts w:ascii="GHEA Grapalat" w:hAnsi="GHEA Grapalat"/>
          <w:i/>
        </w:rPr>
      </w:pPr>
      <w:r w:rsidRPr="00016450">
        <w:rPr>
          <w:rFonts w:ascii="GHEA Grapalat" w:hAnsi="GHEA Grapalat"/>
          <w:i/>
        </w:rPr>
        <w:lastRenderedPageBreak/>
        <w:t>Приложение № 1</w:t>
      </w:r>
    </w:p>
    <w:p w:rsidR="00087AF5" w:rsidRPr="00EF2481" w:rsidRDefault="00087AF5" w:rsidP="00087AF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-2</w:t>
      </w:r>
      <w:r w:rsidR="00520E00" w:rsidRPr="00EF2481">
        <w:rPr>
          <w:rFonts w:ascii="GHEA Grapalat" w:hAnsi="GHEA Grapalat"/>
          <w:b/>
          <w:sz w:val="24"/>
          <w:szCs w:val="24"/>
        </w:rPr>
        <w:t>6</w:t>
      </w:r>
      <w:r>
        <w:rPr>
          <w:rFonts w:ascii="GHEA Grapalat" w:hAnsi="GHEA Grapalat"/>
          <w:b/>
          <w:sz w:val="24"/>
          <w:szCs w:val="24"/>
        </w:rPr>
        <w:t>/</w:t>
      </w:r>
      <w:r w:rsidR="00520E00" w:rsidRPr="00EF2481">
        <w:rPr>
          <w:rFonts w:ascii="GHEA Grapalat" w:hAnsi="GHEA Grapalat"/>
          <w:b/>
          <w:sz w:val="24"/>
          <w:szCs w:val="24"/>
        </w:rPr>
        <w:t>1</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00520E00"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087AF5" w:rsidRPr="00016450" w:rsidRDefault="00087AF5" w:rsidP="00087AF5">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87AF5" w:rsidRPr="00016450" w:rsidRDefault="00087AF5" w:rsidP="00087AF5">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087AF5" w:rsidRPr="00576215" w:rsidTr="006235D5">
        <w:trPr>
          <w:trHeight w:val="361"/>
          <w:jc w:val="center"/>
        </w:trPr>
        <w:tc>
          <w:tcPr>
            <w:tcW w:w="15057" w:type="dxa"/>
            <w:gridSpan w:val="10"/>
          </w:tcPr>
          <w:p w:rsidR="00087AF5" w:rsidRPr="00576215" w:rsidRDefault="00087AF5" w:rsidP="006235D5">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087AF5" w:rsidRPr="00576215" w:rsidTr="006235D5">
        <w:trPr>
          <w:trHeight w:val="1031"/>
          <w:jc w:val="center"/>
        </w:trPr>
        <w:tc>
          <w:tcPr>
            <w:tcW w:w="1095" w:type="dxa"/>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087AF5" w:rsidRPr="004777FA" w:rsidRDefault="00087AF5" w:rsidP="006235D5">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087AF5" w:rsidRPr="004777FA" w:rsidRDefault="00087AF5" w:rsidP="006235D5">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087AF5" w:rsidRPr="00422C6A"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087AF5" w:rsidRPr="00C90F08" w:rsidRDefault="00087AF5" w:rsidP="006235D5">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087AF5" w:rsidRPr="00576215" w:rsidTr="006235D5">
        <w:trPr>
          <w:trHeight w:val="406"/>
          <w:jc w:val="center"/>
        </w:trPr>
        <w:tc>
          <w:tcPr>
            <w:tcW w:w="1095" w:type="dxa"/>
            <w:vAlign w:val="center"/>
          </w:tcPr>
          <w:p w:rsidR="00087AF5" w:rsidRPr="00C36823"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1843" w:type="dxa"/>
            <w:vAlign w:val="center"/>
          </w:tcPr>
          <w:p w:rsidR="00087AF5" w:rsidRDefault="00087AF5" w:rsidP="00087AF5">
            <w:pPr>
              <w:jc w:val="center"/>
              <w:rPr>
                <w:rFonts w:ascii="GHEA Grapalat" w:hAnsi="GHEA Grapalat"/>
                <w:sz w:val="22"/>
                <w:lang w:val="en-US"/>
              </w:rPr>
            </w:pPr>
            <w:r w:rsidRPr="00087AF5">
              <w:rPr>
                <w:rFonts w:ascii="GHEA Grapalat" w:hAnsi="GHEA Grapalat"/>
                <w:sz w:val="22"/>
              </w:rPr>
              <w:t xml:space="preserve">Светильник LED </w:t>
            </w:r>
            <w:r w:rsidRPr="00087AF5">
              <w:rPr>
                <w:rFonts w:ascii="GHEA Grapalat" w:hAnsi="GHEA Grapalat"/>
                <w:sz w:val="22"/>
                <w:lang w:val="en-US"/>
              </w:rPr>
              <w:t>5</w:t>
            </w:r>
            <w:r w:rsidRPr="00087AF5">
              <w:rPr>
                <w:rFonts w:ascii="GHEA Grapalat" w:hAnsi="GHEA Grapalat"/>
                <w:sz w:val="22"/>
              </w:rPr>
              <w:t>0Вт</w:t>
            </w:r>
          </w:p>
          <w:p w:rsidR="00087AF5" w:rsidRPr="00087AF5" w:rsidRDefault="00087AF5" w:rsidP="00087AF5">
            <w:pPr>
              <w:jc w:val="center"/>
              <w:rPr>
                <w:lang w:val="en-US"/>
              </w:rPr>
            </w:pPr>
            <w:r w:rsidRPr="00087AF5">
              <w:rPr>
                <w:rFonts w:ascii="GHEA Grapalat" w:hAnsi="GHEA Grapalat"/>
                <w:sz w:val="22"/>
                <w:lang w:val="en-US"/>
              </w:rPr>
              <w:t>2200 кельвин</w:t>
            </w:r>
          </w:p>
        </w:tc>
        <w:tc>
          <w:tcPr>
            <w:tcW w:w="1843" w:type="dxa"/>
            <w:vAlign w:val="center"/>
          </w:tcPr>
          <w:p w:rsidR="00087AF5" w:rsidRPr="004368E0" w:rsidRDefault="00087AF5" w:rsidP="00087AF5">
            <w:pPr>
              <w:widowControl w:val="0"/>
              <w:spacing w:after="120"/>
              <w:jc w:val="center"/>
              <w:rPr>
                <w:rFonts w:ascii="GHEA Grapalat" w:hAnsi="GHEA Grapalat"/>
                <w:sz w:val="22"/>
                <w:szCs w:val="20"/>
              </w:rPr>
            </w:pPr>
          </w:p>
        </w:tc>
        <w:tc>
          <w:tcPr>
            <w:tcW w:w="2687" w:type="dxa"/>
            <w:vAlign w:val="center"/>
          </w:tcPr>
          <w:p w:rsidR="00087AF5" w:rsidRPr="00DB21A3" w:rsidRDefault="00087AF5" w:rsidP="00087AF5">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087AF5" w:rsidRPr="003E1027" w:rsidRDefault="00087AF5" w:rsidP="00087AF5">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087AF5" w:rsidRPr="00493A87" w:rsidRDefault="00087AF5" w:rsidP="00087AF5">
            <w:pPr>
              <w:widowControl w:val="0"/>
              <w:spacing w:after="120"/>
              <w:jc w:val="center"/>
              <w:rPr>
                <w:rFonts w:ascii="GHEA Grapalat" w:hAnsi="GHEA Grapalat"/>
                <w:sz w:val="16"/>
                <w:szCs w:val="20"/>
                <w:lang w:val="en-US"/>
              </w:rPr>
            </w:pPr>
          </w:p>
        </w:tc>
        <w:tc>
          <w:tcPr>
            <w:tcW w:w="1620" w:type="dxa"/>
            <w:vAlign w:val="center"/>
          </w:tcPr>
          <w:p w:rsidR="00087AF5" w:rsidRPr="004777FA" w:rsidRDefault="00087AF5" w:rsidP="00087AF5">
            <w:pPr>
              <w:jc w:val="center"/>
              <w:rPr>
                <w:rFonts w:ascii="GHEA Grapalat" w:hAnsi="GHEA Grapalat"/>
                <w:sz w:val="22"/>
                <w:szCs w:val="20"/>
              </w:rPr>
            </w:pPr>
          </w:p>
        </w:tc>
        <w:tc>
          <w:tcPr>
            <w:tcW w:w="1314" w:type="dxa"/>
            <w:vAlign w:val="center"/>
          </w:tcPr>
          <w:p w:rsidR="00087AF5" w:rsidRDefault="00087AF5" w:rsidP="00087AF5">
            <w:pPr>
              <w:jc w:val="center"/>
              <w:rPr>
                <w:rFonts w:ascii="Arial LatArm" w:hAnsi="Arial LatArm" w:cs="Arial"/>
              </w:rPr>
            </w:pPr>
            <w:r>
              <w:rPr>
                <w:rFonts w:ascii="Arial LatArm" w:hAnsi="Arial LatArm" w:cs="Arial"/>
              </w:rPr>
              <w:t>10000</w:t>
            </w:r>
          </w:p>
        </w:tc>
      </w:tr>
      <w:tr w:rsidR="00087AF5" w:rsidRPr="00576215" w:rsidTr="000A5FC4">
        <w:trPr>
          <w:trHeight w:val="406"/>
          <w:jc w:val="center"/>
        </w:trPr>
        <w:tc>
          <w:tcPr>
            <w:tcW w:w="1095"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087AF5" w:rsidRDefault="00087AF5" w:rsidP="00087AF5">
            <w:pPr>
              <w:jc w:val="center"/>
              <w:rPr>
                <w:rFonts w:ascii="Arial Unicode" w:hAnsi="Arial Unicode" w:cs="Arial"/>
              </w:rPr>
            </w:pPr>
            <w:r>
              <w:rPr>
                <w:rFonts w:ascii="Arial Unicode" w:hAnsi="Arial Unicode" w:cs="Arial"/>
              </w:rPr>
              <w:t>31531730/1</w:t>
            </w:r>
          </w:p>
        </w:tc>
        <w:tc>
          <w:tcPr>
            <w:tcW w:w="1843" w:type="dxa"/>
            <w:vAlign w:val="center"/>
          </w:tcPr>
          <w:p w:rsidR="00087AF5" w:rsidRPr="00087AF5" w:rsidRDefault="00087AF5" w:rsidP="00087AF5">
            <w:pPr>
              <w:jc w:val="center"/>
              <w:rPr>
                <w:rFonts w:ascii="GHEA Grapalat" w:hAnsi="GHEA Grapalat"/>
                <w:sz w:val="22"/>
              </w:rPr>
            </w:pPr>
            <w:r w:rsidRPr="00087AF5">
              <w:rPr>
                <w:rFonts w:ascii="GHEA Grapalat" w:hAnsi="GHEA Grapalat"/>
                <w:sz w:val="22"/>
              </w:rPr>
              <w:t xml:space="preserve">Светильник LED </w:t>
            </w:r>
            <w:r w:rsidRPr="00087AF5">
              <w:rPr>
                <w:rFonts w:ascii="GHEA Grapalat" w:hAnsi="GHEA Grapalat"/>
                <w:sz w:val="22"/>
                <w:lang w:val="en-US"/>
              </w:rPr>
              <w:t>5</w:t>
            </w:r>
            <w:r w:rsidRPr="00087AF5">
              <w:rPr>
                <w:rFonts w:ascii="GHEA Grapalat" w:hAnsi="GHEA Grapalat"/>
                <w:sz w:val="22"/>
              </w:rPr>
              <w:t>0Вт</w:t>
            </w:r>
            <w:r w:rsidRPr="00087AF5">
              <w:rPr>
                <w:rFonts w:ascii="GHEA Grapalat" w:hAnsi="GHEA Grapalat"/>
                <w:sz w:val="22"/>
                <w:lang w:val="en-US"/>
              </w:rPr>
              <w:t xml:space="preserve">  3000 кельвин</w:t>
            </w:r>
          </w:p>
        </w:tc>
        <w:tc>
          <w:tcPr>
            <w:tcW w:w="1843" w:type="dxa"/>
            <w:vAlign w:val="center"/>
          </w:tcPr>
          <w:p w:rsidR="00087AF5" w:rsidRPr="004368E0" w:rsidRDefault="00087AF5" w:rsidP="00087AF5">
            <w:pPr>
              <w:widowControl w:val="0"/>
              <w:spacing w:after="120"/>
              <w:jc w:val="center"/>
              <w:rPr>
                <w:rFonts w:ascii="GHEA Grapalat" w:hAnsi="GHEA Grapalat"/>
                <w:sz w:val="22"/>
                <w:szCs w:val="20"/>
              </w:rPr>
            </w:pPr>
          </w:p>
        </w:tc>
        <w:tc>
          <w:tcPr>
            <w:tcW w:w="2687" w:type="dxa"/>
          </w:tcPr>
          <w:p w:rsidR="00087AF5" w:rsidRDefault="00087AF5" w:rsidP="00087AF5">
            <w:pPr>
              <w:jc w:val="center"/>
            </w:pPr>
            <w:r w:rsidRPr="001B0B9B">
              <w:rPr>
                <w:rFonts w:ascii="Calibri" w:hAnsi="Calibri" w:cs="Calibri"/>
                <w:color w:val="000000"/>
              </w:rPr>
              <w:t>технические характеристики согласно приложению N 1-1</w:t>
            </w:r>
          </w:p>
        </w:tc>
        <w:tc>
          <w:tcPr>
            <w:tcW w:w="1239" w:type="dxa"/>
            <w:vAlign w:val="center"/>
          </w:tcPr>
          <w:p w:rsidR="00087AF5" w:rsidRPr="00141322" w:rsidRDefault="00087AF5" w:rsidP="00087AF5">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087AF5" w:rsidRPr="00493A87" w:rsidRDefault="00087AF5" w:rsidP="00087AF5">
            <w:pPr>
              <w:widowControl w:val="0"/>
              <w:spacing w:after="120"/>
              <w:jc w:val="center"/>
              <w:rPr>
                <w:rFonts w:ascii="GHEA Grapalat" w:hAnsi="GHEA Grapalat"/>
                <w:sz w:val="16"/>
                <w:szCs w:val="20"/>
                <w:lang w:val="en-US"/>
              </w:rPr>
            </w:pPr>
          </w:p>
        </w:tc>
        <w:tc>
          <w:tcPr>
            <w:tcW w:w="1620" w:type="dxa"/>
            <w:vAlign w:val="center"/>
          </w:tcPr>
          <w:p w:rsidR="00087AF5" w:rsidRPr="004777FA" w:rsidRDefault="00087AF5" w:rsidP="00087AF5">
            <w:pPr>
              <w:jc w:val="center"/>
              <w:rPr>
                <w:rFonts w:ascii="GHEA Grapalat" w:hAnsi="GHEA Grapalat"/>
                <w:sz w:val="22"/>
                <w:szCs w:val="20"/>
              </w:rPr>
            </w:pPr>
          </w:p>
        </w:tc>
        <w:tc>
          <w:tcPr>
            <w:tcW w:w="1314" w:type="dxa"/>
            <w:vAlign w:val="center"/>
          </w:tcPr>
          <w:p w:rsidR="00087AF5" w:rsidRDefault="00087AF5" w:rsidP="00087AF5">
            <w:pPr>
              <w:jc w:val="center"/>
              <w:rPr>
                <w:rFonts w:ascii="Arial LatArm" w:hAnsi="Arial LatArm" w:cs="Arial"/>
              </w:rPr>
            </w:pPr>
            <w:r>
              <w:rPr>
                <w:rFonts w:ascii="Arial LatArm" w:hAnsi="Arial LatArm" w:cs="Arial"/>
              </w:rPr>
              <w:t>4000</w:t>
            </w:r>
          </w:p>
        </w:tc>
      </w:tr>
      <w:tr w:rsidR="00087AF5" w:rsidRPr="00576215" w:rsidTr="000A5FC4">
        <w:trPr>
          <w:trHeight w:val="406"/>
          <w:jc w:val="center"/>
        </w:trPr>
        <w:tc>
          <w:tcPr>
            <w:tcW w:w="1095"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1843" w:type="dxa"/>
            <w:vAlign w:val="center"/>
          </w:tcPr>
          <w:p w:rsidR="00087AF5" w:rsidRPr="00087AF5" w:rsidRDefault="00087AF5" w:rsidP="00087AF5">
            <w:pPr>
              <w:jc w:val="center"/>
              <w:rPr>
                <w:lang w:val="en-US"/>
              </w:rPr>
            </w:pPr>
            <w:r w:rsidRPr="00087AF5">
              <w:rPr>
                <w:rFonts w:ascii="GHEA Grapalat" w:hAnsi="GHEA Grapalat"/>
                <w:sz w:val="22"/>
              </w:rPr>
              <w:t>Светильник LED 100Вт</w:t>
            </w:r>
            <w:r w:rsidRPr="00087AF5">
              <w:rPr>
                <w:rFonts w:ascii="GHEA Grapalat" w:hAnsi="GHEA Grapalat"/>
                <w:sz w:val="22"/>
                <w:lang w:val="en-US"/>
              </w:rPr>
              <w:t xml:space="preserve"> 3000 кельвин</w:t>
            </w:r>
          </w:p>
        </w:tc>
        <w:tc>
          <w:tcPr>
            <w:tcW w:w="1843" w:type="dxa"/>
            <w:vAlign w:val="center"/>
          </w:tcPr>
          <w:p w:rsidR="00087AF5" w:rsidRPr="004368E0" w:rsidRDefault="00087AF5" w:rsidP="00087AF5">
            <w:pPr>
              <w:widowControl w:val="0"/>
              <w:spacing w:after="120"/>
              <w:jc w:val="center"/>
              <w:rPr>
                <w:rFonts w:ascii="GHEA Grapalat" w:hAnsi="GHEA Grapalat"/>
                <w:sz w:val="22"/>
                <w:szCs w:val="20"/>
              </w:rPr>
            </w:pPr>
          </w:p>
        </w:tc>
        <w:tc>
          <w:tcPr>
            <w:tcW w:w="2687" w:type="dxa"/>
          </w:tcPr>
          <w:p w:rsidR="00087AF5" w:rsidRDefault="00087AF5" w:rsidP="00087AF5">
            <w:pPr>
              <w:jc w:val="center"/>
            </w:pPr>
            <w:r w:rsidRPr="001B0B9B">
              <w:rPr>
                <w:rFonts w:ascii="Calibri" w:hAnsi="Calibri" w:cs="Calibri"/>
                <w:color w:val="000000"/>
              </w:rPr>
              <w:t>технические характеристики согласно приложению N 1-1</w:t>
            </w:r>
          </w:p>
        </w:tc>
        <w:tc>
          <w:tcPr>
            <w:tcW w:w="1239" w:type="dxa"/>
            <w:vAlign w:val="center"/>
          </w:tcPr>
          <w:p w:rsidR="00087AF5" w:rsidRPr="00141322" w:rsidRDefault="00087AF5" w:rsidP="00087AF5">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087AF5" w:rsidRPr="00493A87" w:rsidRDefault="00087AF5" w:rsidP="00087AF5">
            <w:pPr>
              <w:widowControl w:val="0"/>
              <w:spacing w:after="120"/>
              <w:jc w:val="center"/>
              <w:rPr>
                <w:rFonts w:ascii="GHEA Grapalat" w:hAnsi="GHEA Grapalat"/>
                <w:sz w:val="16"/>
                <w:szCs w:val="20"/>
                <w:lang w:val="en-US"/>
              </w:rPr>
            </w:pPr>
          </w:p>
        </w:tc>
        <w:tc>
          <w:tcPr>
            <w:tcW w:w="1620" w:type="dxa"/>
            <w:vAlign w:val="center"/>
          </w:tcPr>
          <w:p w:rsidR="00087AF5" w:rsidRPr="004777FA" w:rsidRDefault="00087AF5" w:rsidP="00087AF5">
            <w:pPr>
              <w:jc w:val="center"/>
              <w:rPr>
                <w:rFonts w:ascii="GHEA Grapalat" w:hAnsi="GHEA Grapalat"/>
                <w:sz w:val="22"/>
                <w:szCs w:val="20"/>
              </w:rPr>
            </w:pPr>
          </w:p>
        </w:tc>
        <w:tc>
          <w:tcPr>
            <w:tcW w:w="1314" w:type="dxa"/>
            <w:vAlign w:val="center"/>
          </w:tcPr>
          <w:p w:rsidR="00087AF5" w:rsidRDefault="00087AF5" w:rsidP="00087AF5">
            <w:pPr>
              <w:jc w:val="center"/>
              <w:rPr>
                <w:rFonts w:ascii="Arial LatArm" w:hAnsi="Arial LatArm" w:cs="Arial"/>
              </w:rPr>
            </w:pPr>
            <w:r>
              <w:rPr>
                <w:rFonts w:ascii="Arial LatArm" w:hAnsi="Arial LatArm" w:cs="Arial"/>
              </w:rPr>
              <w:t>4000</w:t>
            </w:r>
          </w:p>
        </w:tc>
      </w:tr>
      <w:tr w:rsidR="00087AF5" w:rsidRPr="00576215" w:rsidTr="006235D5">
        <w:trPr>
          <w:trHeight w:val="406"/>
          <w:jc w:val="center"/>
        </w:trPr>
        <w:tc>
          <w:tcPr>
            <w:tcW w:w="1095"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lastRenderedPageBreak/>
              <w:t>4</w:t>
            </w:r>
          </w:p>
        </w:tc>
        <w:tc>
          <w:tcPr>
            <w:tcW w:w="1701" w:type="dxa"/>
            <w:gridSpan w:val="2"/>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1843" w:type="dxa"/>
            <w:vAlign w:val="center"/>
          </w:tcPr>
          <w:p w:rsidR="00087AF5" w:rsidRPr="00087AF5" w:rsidRDefault="00087AF5" w:rsidP="00087AF5">
            <w:pPr>
              <w:jc w:val="center"/>
              <w:rPr>
                <w:lang w:val="en-US"/>
              </w:rPr>
            </w:pPr>
            <w:r w:rsidRPr="00087AF5">
              <w:rPr>
                <w:rFonts w:ascii="GHEA Grapalat" w:hAnsi="GHEA Grapalat"/>
                <w:sz w:val="22"/>
              </w:rPr>
              <w:t>Светильник LED 150Вт</w:t>
            </w:r>
            <w:r w:rsidRPr="00087AF5">
              <w:rPr>
                <w:rFonts w:ascii="GHEA Grapalat" w:hAnsi="GHEA Grapalat"/>
                <w:sz w:val="22"/>
                <w:lang w:val="en-US"/>
              </w:rPr>
              <w:t xml:space="preserve"> 3000 кельвин</w:t>
            </w:r>
          </w:p>
        </w:tc>
        <w:tc>
          <w:tcPr>
            <w:tcW w:w="1843" w:type="dxa"/>
            <w:vAlign w:val="center"/>
          </w:tcPr>
          <w:p w:rsidR="00087AF5" w:rsidRPr="004368E0" w:rsidRDefault="00087AF5" w:rsidP="00087AF5">
            <w:pPr>
              <w:widowControl w:val="0"/>
              <w:spacing w:after="120"/>
              <w:jc w:val="center"/>
              <w:rPr>
                <w:rFonts w:ascii="GHEA Grapalat" w:hAnsi="GHEA Grapalat"/>
                <w:sz w:val="22"/>
                <w:szCs w:val="20"/>
              </w:rPr>
            </w:pPr>
          </w:p>
        </w:tc>
        <w:tc>
          <w:tcPr>
            <w:tcW w:w="2687" w:type="dxa"/>
            <w:vAlign w:val="center"/>
          </w:tcPr>
          <w:p w:rsidR="00087AF5" w:rsidRPr="00DB21A3" w:rsidRDefault="00087AF5" w:rsidP="00087AF5">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087AF5" w:rsidRPr="00141322" w:rsidRDefault="00087AF5" w:rsidP="00087AF5">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087AF5" w:rsidRPr="00493A87" w:rsidRDefault="00087AF5" w:rsidP="00087AF5">
            <w:pPr>
              <w:widowControl w:val="0"/>
              <w:spacing w:after="120"/>
              <w:jc w:val="center"/>
              <w:rPr>
                <w:rFonts w:ascii="GHEA Grapalat" w:hAnsi="GHEA Grapalat"/>
                <w:sz w:val="16"/>
                <w:szCs w:val="20"/>
                <w:lang w:val="en-US"/>
              </w:rPr>
            </w:pPr>
          </w:p>
        </w:tc>
        <w:tc>
          <w:tcPr>
            <w:tcW w:w="1620" w:type="dxa"/>
            <w:vAlign w:val="center"/>
          </w:tcPr>
          <w:p w:rsidR="00087AF5" w:rsidRPr="004777FA" w:rsidRDefault="00087AF5" w:rsidP="00087AF5">
            <w:pPr>
              <w:jc w:val="center"/>
              <w:rPr>
                <w:rFonts w:ascii="GHEA Grapalat" w:hAnsi="GHEA Grapalat"/>
                <w:sz w:val="22"/>
                <w:szCs w:val="20"/>
              </w:rPr>
            </w:pPr>
          </w:p>
        </w:tc>
        <w:tc>
          <w:tcPr>
            <w:tcW w:w="1314" w:type="dxa"/>
            <w:vAlign w:val="center"/>
          </w:tcPr>
          <w:p w:rsidR="00087AF5" w:rsidRDefault="00087AF5" w:rsidP="00087AF5">
            <w:pPr>
              <w:jc w:val="center"/>
              <w:rPr>
                <w:rFonts w:ascii="Arial LatArm" w:hAnsi="Arial LatArm" w:cs="Arial"/>
              </w:rPr>
            </w:pPr>
            <w:r>
              <w:rPr>
                <w:rFonts w:ascii="Arial LatArm" w:hAnsi="Arial LatArm" w:cs="Arial"/>
              </w:rPr>
              <w:t>3000</w:t>
            </w:r>
          </w:p>
        </w:tc>
      </w:tr>
      <w:tr w:rsidR="00087AF5" w:rsidRPr="00576215" w:rsidTr="006235D5">
        <w:trPr>
          <w:trHeight w:val="391"/>
          <w:jc w:val="center"/>
        </w:trPr>
        <w:tc>
          <w:tcPr>
            <w:tcW w:w="9169" w:type="dxa"/>
            <w:gridSpan w:val="6"/>
          </w:tcPr>
          <w:p w:rsidR="00087AF5" w:rsidRPr="00087BEA" w:rsidRDefault="00087AF5" w:rsidP="006235D5">
            <w:pPr>
              <w:widowControl w:val="0"/>
              <w:spacing w:after="120"/>
              <w:rPr>
                <w:rFonts w:ascii="GHEA Grapalat" w:hAnsi="GHEA Grapalat"/>
                <w:b/>
                <w:sz w:val="16"/>
                <w:szCs w:val="20"/>
              </w:rPr>
            </w:pPr>
            <w:r w:rsidRPr="00087BEA">
              <w:rPr>
                <w:rFonts w:ascii="GHEA Grapalat" w:hAnsi="GHEA Grapalat"/>
                <w:b/>
                <w:szCs w:val="20"/>
              </w:rPr>
              <w:t>Всего</w:t>
            </w:r>
          </w:p>
        </w:tc>
        <w:tc>
          <w:tcPr>
            <w:tcW w:w="1239" w:type="dxa"/>
          </w:tcPr>
          <w:p w:rsidR="00087AF5" w:rsidRPr="00576215" w:rsidRDefault="00087AF5" w:rsidP="006235D5">
            <w:pPr>
              <w:widowControl w:val="0"/>
              <w:spacing w:after="120"/>
              <w:jc w:val="center"/>
              <w:rPr>
                <w:rFonts w:ascii="GHEA Grapalat" w:hAnsi="GHEA Grapalat"/>
                <w:sz w:val="16"/>
                <w:szCs w:val="20"/>
              </w:rPr>
            </w:pPr>
          </w:p>
        </w:tc>
        <w:tc>
          <w:tcPr>
            <w:tcW w:w="1715" w:type="dxa"/>
          </w:tcPr>
          <w:p w:rsidR="00087AF5" w:rsidRPr="00576215" w:rsidRDefault="00087AF5" w:rsidP="006235D5">
            <w:pPr>
              <w:widowControl w:val="0"/>
              <w:spacing w:after="120"/>
              <w:jc w:val="center"/>
              <w:rPr>
                <w:rFonts w:ascii="GHEA Grapalat" w:hAnsi="GHEA Grapalat"/>
                <w:sz w:val="16"/>
                <w:szCs w:val="20"/>
              </w:rPr>
            </w:pPr>
          </w:p>
        </w:tc>
        <w:tc>
          <w:tcPr>
            <w:tcW w:w="1620" w:type="dxa"/>
          </w:tcPr>
          <w:p w:rsidR="00087AF5" w:rsidRPr="00576215" w:rsidRDefault="00087AF5" w:rsidP="006235D5">
            <w:pPr>
              <w:widowControl w:val="0"/>
              <w:spacing w:after="120"/>
              <w:jc w:val="center"/>
              <w:rPr>
                <w:rFonts w:ascii="GHEA Grapalat" w:hAnsi="GHEA Grapalat"/>
                <w:sz w:val="16"/>
                <w:szCs w:val="20"/>
              </w:rPr>
            </w:pPr>
          </w:p>
        </w:tc>
        <w:tc>
          <w:tcPr>
            <w:tcW w:w="1314" w:type="dxa"/>
          </w:tcPr>
          <w:p w:rsidR="00087AF5" w:rsidRPr="00576215" w:rsidRDefault="00087AF5" w:rsidP="006235D5">
            <w:pPr>
              <w:widowControl w:val="0"/>
              <w:spacing w:after="120"/>
              <w:jc w:val="center"/>
              <w:rPr>
                <w:rFonts w:ascii="GHEA Grapalat" w:hAnsi="GHEA Grapalat"/>
                <w:sz w:val="16"/>
                <w:szCs w:val="20"/>
              </w:rPr>
            </w:pPr>
          </w:p>
        </w:tc>
      </w:tr>
      <w:tr w:rsidR="00087AF5" w:rsidRPr="00576215" w:rsidTr="006235D5">
        <w:trPr>
          <w:trHeight w:val="1130"/>
          <w:jc w:val="center"/>
        </w:trPr>
        <w:tc>
          <w:tcPr>
            <w:tcW w:w="2401" w:type="dxa"/>
            <w:gridSpan w:val="2"/>
            <w:vMerge w:val="restart"/>
            <w:vAlign w:val="center"/>
          </w:tcPr>
          <w:p w:rsidR="00087AF5" w:rsidRPr="007968B5" w:rsidRDefault="00087AF5" w:rsidP="006235D5">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087AF5" w:rsidRPr="00C90F08" w:rsidRDefault="00087AF5" w:rsidP="006235D5">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087AF5" w:rsidRPr="00C90F08" w:rsidRDefault="00087AF5" w:rsidP="006235D5">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087AF5" w:rsidRPr="00576215" w:rsidTr="006235D5">
        <w:trPr>
          <w:trHeight w:val="605"/>
          <w:jc w:val="center"/>
        </w:trPr>
        <w:tc>
          <w:tcPr>
            <w:tcW w:w="2401" w:type="dxa"/>
            <w:gridSpan w:val="2"/>
            <w:vMerge/>
            <w:vAlign w:val="center"/>
          </w:tcPr>
          <w:p w:rsidR="00087AF5" w:rsidRPr="007968B5" w:rsidRDefault="00087AF5" w:rsidP="006235D5">
            <w:pPr>
              <w:widowControl w:val="0"/>
              <w:spacing w:after="120"/>
              <w:jc w:val="center"/>
              <w:rPr>
                <w:rFonts w:ascii="GHEA Grapalat" w:hAnsi="GHEA Grapalat"/>
                <w:sz w:val="22"/>
                <w:szCs w:val="20"/>
              </w:rPr>
            </w:pPr>
          </w:p>
        </w:tc>
        <w:tc>
          <w:tcPr>
            <w:tcW w:w="12656" w:type="dxa"/>
            <w:gridSpan w:val="8"/>
            <w:vAlign w:val="center"/>
          </w:tcPr>
          <w:p w:rsidR="00087AF5" w:rsidRPr="00C90F08" w:rsidRDefault="00087AF5" w:rsidP="006235D5">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087AF5" w:rsidRPr="00576215" w:rsidTr="006235D5">
        <w:trPr>
          <w:trHeight w:val="1214"/>
          <w:jc w:val="center"/>
        </w:trPr>
        <w:tc>
          <w:tcPr>
            <w:tcW w:w="2401" w:type="dxa"/>
            <w:gridSpan w:val="2"/>
            <w:vMerge/>
            <w:vAlign w:val="center"/>
          </w:tcPr>
          <w:p w:rsidR="00087AF5" w:rsidRPr="007968B5" w:rsidRDefault="00087AF5" w:rsidP="006235D5">
            <w:pPr>
              <w:widowControl w:val="0"/>
              <w:spacing w:after="120"/>
              <w:jc w:val="center"/>
              <w:rPr>
                <w:rFonts w:ascii="GHEA Grapalat" w:hAnsi="GHEA Grapalat"/>
                <w:sz w:val="22"/>
                <w:szCs w:val="20"/>
              </w:rPr>
            </w:pPr>
          </w:p>
        </w:tc>
        <w:tc>
          <w:tcPr>
            <w:tcW w:w="12656" w:type="dxa"/>
            <w:gridSpan w:val="8"/>
            <w:vAlign w:val="center"/>
          </w:tcPr>
          <w:p w:rsidR="00087AF5" w:rsidRDefault="00087AF5" w:rsidP="006235D5">
            <w:pPr>
              <w:jc w:val="center"/>
              <w:rPr>
                <w:rFonts w:ascii="Arial LatArm" w:hAnsi="Arial LatArm" w:cs="Calibri"/>
              </w:rPr>
            </w:pPr>
            <w:r>
              <w:rPr>
                <w:rFonts w:ascii="Calibri" w:hAnsi="Calibri" w:cs="Calibri"/>
              </w:rPr>
              <w:t>Продавец</w:t>
            </w:r>
            <w:r>
              <w:rPr>
                <w:rFonts w:ascii="Arial LatArm" w:hAnsi="Arial LatArm" w:cs="Calibri"/>
              </w:rPr>
              <w:t xml:space="preserve"> </w:t>
            </w:r>
            <w:r>
              <w:rPr>
                <w:rFonts w:ascii="Calibri" w:hAnsi="Calibri" w:cs="Calibri"/>
              </w:rPr>
              <w:t>вместе</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поставленным</w:t>
            </w:r>
            <w:r>
              <w:rPr>
                <w:rFonts w:ascii="Arial LatArm" w:hAnsi="Arial LatArm" w:cs="Calibri"/>
              </w:rPr>
              <w:t xml:space="preserve"> </w:t>
            </w:r>
            <w:r>
              <w:rPr>
                <w:rFonts w:ascii="Calibri" w:hAnsi="Calibri" w:cs="Calibri"/>
              </w:rPr>
              <w:t>товаром</w:t>
            </w:r>
            <w:r>
              <w:rPr>
                <w:rFonts w:ascii="Arial LatArm" w:hAnsi="Arial LatArm" w:cs="Calibri"/>
              </w:rPr>
              <w:t xml:space="preserve"> </w:t>
            </w:r>
            <w:r>
              <w:rPr>
                <w:rFonts w:ascii="Calibri" w:hAnsi="Calibri" w:cs="Calibri"/>
              </w:rPr>
              <w:t>представляет</w:t>
            </w:r>
            <w:r>
              <w:rPr>
                <w:rFonts w:ascii="Arial LatArm" w:hAnsi="Arial LatArm" w:cs="Calibri"/>
              </w:rPr>
              <w:t xml:space="preserve"> </w:t>
            </w:r>
            <w:r>
              <w:rPr>
                <w:rFonts w:ascii="Calibri" w:hAnsi="Calibri" w:cs="Calibri"/>
              </w:rPr>
              <w:t>сертификат</w:t>
            </w:r>
            <w:r>
              <w:rPr>
                <w:rFonts w:ascii="Arial LatArm" w:hAnsi="Arial LatArm" w:cs="Calibri"/>
              </w:rPr>
              <w:t xml:space="preserve"> </w:t>
            </w:r>
            <w:r>
              <w:rPr>
                <w:rFonts w:ascii="Calibri" w:hAnsi="Calibri" w:cs="Calibri"/>
              </w:rPr>
              <w:t>качества</w:t>
            </w:r>
            <w:r>
              <w:rPr>
                <w:rFonts w:ascii="Arial LatArm" w:hAnsi="Arial LatArm" w:cs="Calibri"/>
              </w:rPr>
              <w:t xml:space="preserve">,  </w:t>
            </w:r>
            <w:r>
              <w:rPr>
                <w:rFonts w:ascii="Calibri" w:hAnsi="Calibri" w:cs="Calibri"/>
              </w:rPr>
              <w:t>технический</w:t>
            </w:r>
            <w:r>
              <w:rPr>
                <w:rFonts w:ascii="Arial LatArm" w:hAnsi="Arial LatArm" w:cs="Calibri"/>
              </w:rPr>
              <w:t xml:space="preserve"> </w:t>
            </w:r>
            <w:r>
              <w:rPr>
                <w:rFonts w:ascii="Calibri" w:hAnsi="Calibri" w:cs="Calibri"/>
              </w:rPr>
              <w:t>паспорт</w:t>
            </w:r>
            <w:r>
              <w:rPr>
                <w:rFonts w:ascii="Arial LatArm" w:hAnsi="Arial LatArm" w:cs="Calibri"/>
              </w:rPr>
              <w:t xml:space="preserve">,   </w:t>
            </w:r>
            <w:r>
              <w:rPr>
                <w:rFonts w:ascii="Calibri" w:hAnsi="Calibri" w:cs="Calibri"/>
              </w:rPr>
              <w:t>гарантийный</w:t>
            </w:r>
            <w:r>
              <w:rPr>
                <w:rFonts w:ascii="Arial LatArm" w:hAnsi="Arial LatArm" w:cs="Calibri"/>
              </w:rPr>
              <w:t xml:space="preserve"> </w:t>
            </w:r>
            <w:r>
              <w:rPr>
                <w:rFonts w:ascii="Calibri" w:hAnsi="Calibri" w:cs="Calibri"/>
              </w:rPr>
              <w:t>талон</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предоставленный</w:t>
            </w:r>
            <w:r>
              <w:rPr>
                <w:rFonts w:ascii="Arial LatArm" w:hAnsi="Arial LatArm" w:cs="Calibri"/>
              </w:rPr>
              <w:t xml:space="preserve"> </w:t>
            </w:r>
            <w:r>
              <w:rPr>
                <w:rFonts w:ascii="Calibri" w:hAnsi="Calibri" w:cs="Calibri"/>
              </w:rPr>
              <w:t>независимой</w:t>
            </w:r>
            <w:r>
              <w:rPr>
                <w:rFonts w:ascii="Arial LatArm" w:hAnsi="Arial LatArm" w:cs="Calibri"/>
              </w:rPr>
              <w:t xml:space="preserve"> </w:t>
            </w:r>
            <w:r>
              <w:rPr>
                <w:rFonts w:ascii="Calibri" w:hAnsi="Calibri" w:cs="Calibri"/>
              </w:rPr>
              <w:t>лабораторией</w:t>
            </w:r>
            <w:r>
              <w:rPr>
                <w:rFonts w:ascii="Arial LatArm" w:hAnsi="Arial LatArm" w:cs="Calibri"/>
              </w:rPr>
              <w:t xml:space="preserve"> </w:t>
            </w:r>
            <w:r>
              <w:rPr>
                <w:rFonts w:ascii="Calibri" w:hAnsi="Calibri" w:cs="Calibri"/>
              </w:rPr>
              <w:t>результат</w:t>
            </w:r>
            <w:r>
              <w:rPr>
                <w:rFonts w:ascii="Arial LatArm" w:hAnsi="Arial LatArm" w:cs="Calibri"/>
              </w:rPr>
              <w:t xml:space="preserve"> </w:t>
            </w:r>
            <w:r>
              <w:rPr>
                <w:rFonts w:ascii="Calibri" w:hAnsi="Calibri" w:cs="Calibri"/>
              </w:rPr>
              <w:t>теста</w:t>
            </w:r>
            <w:r>
              <w:rPr>
                <w:rFonts w:ascii="Arial LatArm" w:hAnsi="Arial LatArm" w:cs="Calibri"/>
              </w:rPr>
              <w:t xml:space="preserve"> </w:t>
            </w:r>
            <w:r>
              <w:rPr>
                <w:rFonts w:ascii="Calibri" w:hAnsi="Calibri" w:cs="Calibri"/>
              </w:rPr>
              <w:t>поставленного</w:t>
            </w:r>
            <w:r>
              <w:rPr>
                <w:rFonts w:ascii="Arial LatArm" w:hAnsi="Arial LatArm" w:cs="Calibri"/>
              </w:rPr>
              <w:t xml:space="preserve"> </w:t>
            </w:r>
            <w:r>
              <w:rPr>
                <w:rFonts w:ascii="Calibri" w:hAnsi="Calibri" w:cs="Calibri"/>
              </w:rPr>
              <w:t>светильника</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мощность</w:t>
            </w:r>
            <w:r>
              <w:rPr>
                <w:rFonts w:ascii="Arial LatArm" w:hAnsi="Arial LatArm" w:cs="Calibri"/>
              </w:rPr>
              <w:t xml:space="preserve"> (</w:t>
            </w:r>
            <w:r>
              <w:rPr>
                <w:rFonts w:ascii="Calibri" w:hAnsi="Calibri" w:cs="Calibri"/>
              </w:rPr>
              <w:t>ватт</w:t>
            </w:r>
            <w:r>
              <w:rPr>
                <w:rFonts w:ascii="Arial LatArm" w:hAnsi="Arial LatArm" w:cs="Calibri"/>
              </w:rPr>
              <w:t xml:space="preserve">), </w:t>
            </w:r>
            <w:r>
              <w:rPr>
                <w:rFonts w:ascii="Calibri" w:hAnsi="Calibri" w:cs="Calibri"/>
              </w:rPr>
              <w:t>цветовую</w:t>
            </w:r>
            <w:r>
              <w:rPr>
                <w:rFonts w:ascii="Arial LatArm" w:hAnsi="Arial LatArm" w:cs="Calibri"/>
              </w:rPr>
              <w:t xml:space="preserve"> </w:t>
            </w:r>
            <w:r>
              <w:rPr>
                <w:rFonts w:ascii="Calibri" w:hAnsi="Calibri" w:cs="Calibri"/>
              </w:rPr>
              <w:t>температуру</w:t>
            </w:r>
            <w:r>
              <w:rPr>
                <w:rFonts w:ascii="Arial LatArm" w:hAnsi="Arial LatArm" w:cs="Calibri"/>
              </w:rPr>
              <w:t xml:space="preserve"> (</w:t>
            </w:r>
            <w:r>
              <w:rPr>
                <w:rFonts w:ascii="Calibri" w:hAnsi="Calibri" w:cs="Calibri"/>
              </w:rPr>
              <w:t>кельвин</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освещенность</w:t>
            </w:r>
            <w:r>
              <w:rPr>
                <w:rFonts w:ascii="Arial LatArm" w:hAnsi="Arial LatArm" w:cs="Calibri"/>
              </w:rPr>
              <w:t xml:space="preserve"> (</w:t>
            </w:r>
            <w:r>
              <w:rPr>
                <w:rFonts w:ascii="Calibri" w:hAnsi="Calibri" w:cs="Calibri"/>
              </w:rPr>
              <w:t>люмен</w:t>
            </w:r>
            <w:r>
              <w:rPr>
                <w:rFonts w:ascii="Arial LatArm" w:hAnsi="Arial LatArm" w:cs="Calibri"/>
              </w:rPr>
              <w:t>).</w:t>
            </w:r>
          </w:p>
        </w:tc>
      </w:tr>
      <w:tr w:rsidR="00087AF5" w:rsidRPr="00576215" w:rsidTr="006235D5">
        <w:trPr>
          <w:trHeight w:val="1118"/>
          <w:jc w:val="center"/>
        </w:trPr>
        <w:tc>
          <w:tcPr>
            <w:tcW w:w="2401" w:type="dxa"/>
            <w:gridSpan w:val="2"/>
            <w:vMerge/>
            <w:vAlign w:val="center"/>
          </w:tcPr>
          <w:p w:rsidR="00087AF5" w:rsidRPr="007968B5" w:rsidRDefault="00087AF5" w:rsidP="006235D5">
            <w:pPr>
              <w:widowControl w:val="0"/>
              <w:spacing w:after="120"/>
              <w:jc w:val="center"/>
              <w:rPr>
                <w:rFonts w:ascii="GHEA Grapalat" w:hAnsi="GHEA Grapalat"/>
                <w:sz w:val="22"/>
                <w:szCs w:val="20"/>
              </w:rPr>
            </w:pPr>
          </w:p>
        </w:tc>
        <w:tc>
          <w:tcPr>
            <w:tcW w:w="12656" w:type="dxa"/>
            <w:gridSpan w:val="8"/>
            <w:vAlign w:val="center"/>
          </w:tcPr>
          <w:p w:rsidR="00087AF5" w:rsidRDefault="00087AF5" w:rsidP="006235D5">
            <w:pPr>
              <w:jc w:val="center"/>
              <w:rPr>
                <w:rFonts w:ascii="Arial LatArm" w:hAnsi="Arial LatArm" w:cs="Calibri"/>
              </w:rPr>
            </w:pPr>
            <w:r>
              <w:rPr>
                <w:rFonts w:ascii="Calibri" w:hAnsi="Calibri" w:cs="Calibri"/>
              </w:rPr>
              <w:t>ЗАО</w:t>
            </w:r>
            <w:r>
              <w:rPr>
                <w:rFonts w:ascii="Arial LatArm" w:hAnsi="Arial LatArm" w:cs="Calibri"/>
              </w:rPr>
              <w:t xml:space="preserve"> </w:t>
            </w:r>
            <w:r>
              <w:rPr>
                <w:rFonts w:ascii="Calibri" w:hAnsi="Calibri" w:cs="Calibri"/>
              </w:rPr>
              <w:t>Ергорсвет</w:t>
            </w:r>
            <w:r>
              <w:rPr>
                <w:rFonts w:ascii="Arial LatArm" w:hAnsi="Arial LatArm" w:cs="Calibri"/>
              </w:rPr>
              <w:t xml:space="preserve"> </w:t>
            </w:r>
            <w:r>
              <w:rPr>
                <w:rFonts w:ascii="Calibri" w:hAnsi="Calibri" w:cs="Calibri"/>
              </w:rPr>
              <w:t>при</w:t>
            </w:r>
            <w:r>
              <w:rPr>
                <w:rFonts w:ascii="Arial LatArm" w:hAnsi="Arial LatArm" w:cs="Calibri"/>
              </w:rPr>
              <w:t xml:space="preserve"> </w:t>
            </w:r>
            <w:r>
              <w:rPr>
                <w:rFonts w:ascii="Calibri" w:hAnsi="Calibri" w:cs="Calibri"/>
              </w:rPr>
              <w:t>необходимостипередаст</w:t>
            </w:r>
            <w:r>
              <w:rPr>
                <w:rFonts w:ascii="Arial LatArm" w:hAnsi="Arial LatArm" w:cs="Calibri"/>
              </w:rPr>
              <w:t xml:space="preserve"> </w:t>
            </w:r>
            <w:r>
              <w:rPr>
                <w:rFonts w:ascii="Calibri" w:hAnsi="Calibri" w:cs="Calibri"/>
              </w:rPr>
              <w:t>светильник</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испытания</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независимую</w:t>
            </w:r>
            <w:r>
              <w:rPr>
                <w:rFonts w:ascii="Arial LatArm" w:hAnsi="Arial LatArm" w:cs="Calibri"/>
              </w:rPr>
              <w:t xml:space="preserve"> </w:t>
            </w:r>
            <w:r>
              <w:rPr>
                <w:rFonts w:ascii="Calibri" w:hAnsi="Calibri" w:cs="Calibri"/>
              </w:rPr>
              <w:t>лабораторию</w:t>
            </w:r>
            <w:r>
              <w:rPr>
                <w:rFonts w:ascii="Arial LatArm" w:hAnsi="Arial LatArm" w:cs="Calibri"/>
              </w:rPr>
              <w:t xml:space="preserve">, </w:t>
            </w:r>
            <w:r>
              <w:rPr>
                <w:rFonts w:ascii="Calibri" w:hAnsi="Calibri" w:cs="Calibri"/>
              </w:rPr>
              <w:t>будут</w:t>
            </w:r>
            <w:r>
              <w:rPr>
                <w:rFonts w:ascii="Arial LatArm" w:hAnsi="Arial LatArm" w:cs="Calibri"/>
              </w:rPr>
              <w:t xml:space="preserve"> </w:t>
            </w:r>
            <w:r>
              <w:rPr>
                <w:rFonts w:ascii="Calibri" w:hAnsi="Calibri" w:cs="Calibri"/>
              </w:rPr>
              <w:t>проверены</w:t>
            </w:r>
            <w:r>
              <w:rPr>
                <w:rFonts w:ascii="Arial LatArm" w:hAnsi="Arial LatArm" w:cs="Calibri"/>
              </w:rPr>
              <w:t xml:space="preserve"> </w:t>
            </w:r>
            <w:r>
              <w:rPr>
                <w:rFonts w:ascii="Calibri" w:hAnsi="Calibri" w:cs="Calibri"/>
              </w:rPr>
              <w:t>параметры</w:t>
            </w:r>
            <w:r>
              <w:rPr>
                <w:rFonts w:ascii="Arial LatArm" w:hAnsi="Arial LatArm" w:cs="Calibri"/>
              </w:rPr>
              <w:t xml:space="preserve"> </w:t>
            </w:r>
            <w:r>
              <w:rPr>
                <w:rFonts w:ascii="Calibri" w:hAnsi="Calibri" w:cs="Calibri"/>
              </w:rPr>
              <w:t>мощности</w:t>
            </w:r>
            <w:r>
              <w:rPr>
                <w:rFonts w:ascii="Arial LatArm" w:hAnsi="Arial LatArm" w:cs="Calibri"/>
              </w:rPr>
              <w:t xml:space="preserve"> /</w:t>
            </w:r>
            <w:r>
              <w:rPr>
                <w:rFonts w:ascii="Calibri" w:hAnsi="Calibri" w:cs="Calibri"/>
              </w:rPr>
              <w:t>ватт</w:t>
            </w:r>
            <w:r>
              <w:rPr>
                <w:rFonts w:ascii="Arial LatArm" w:hAnsi="Arial LatArm" w:cs="Calibri"/>
              </w:rPr>
              <w:t xml:space="preserve">/, </w:t>
            </w:r>
            <w:r>
              <w:rPr>
                <w:rFonts w:ascii="Calibri" w:hAnsi="Calibri" w:cs="Calibri"/>
              </w:rPr>
              <w:t>цветовой</w:t>
            </w:r>
            <w:r>
              <w:rPr>
                <w:rFonts w:ascii="Arial LatArm" w:hAnsi="Arial LatArm" w:cs="Calibri"/>
              </w:rPr>
              <w:t xml:space="preserve"> </w:t>
            </w:r>
            <w:r>
              <w:rPr>
                <w:rFonts w:ascii="Calibri" w:hAnsi="Calibri" w:cs="Calibri"/>
              </w:rPr>
              <w:t>температуры</w:t>
            </w:r>
            <w:r>
              <w:rPr>
                <w:rFonts w:ascii="Arial LatArm" w:hAnsi="Arial LatArm" w:cs="Calibri"/>
              </w:rPr>
              <w:t xml:space="preserve"> /</w:t>
            </w:r>
            <w:r>
              <w:rPr>
                <w:rFonts w:ascii="Calibri" w:hAnsi="Calibri" w:cs="Calibri"/>
              </w:rPr>
              <w:t>кельвин</w:t>
            </w:r>
            <w:r>
              <w:rPr>
                <w:rFonts w:ascii="Arial LatArm" w:hAnsi="Arial LatArm" w:cs="Calibri"/>
              </w:rPr>
              <w:t xml:space="preserve">/, </w:t>
            </w:r>
            <w:r>
              <w:rPr>
                <w:rFonts w:ascii="Calibri" w:hAnsi="Calibri" w:cs="Calibri"/>
              </w:rPr>
              <w:t>светового</w:t>
            </w:r>
            <w:r>
              <w:rPr>
                <w:rFonts w:ascii="Arial LatArm" w:hAnsi="Arial LatArm" w:cs="Calibri"/>
              </w:rPr>
              <w:t xml:space="preserve"> </w:t>
            </w:r>
            <w:r>
              <w:rPr>
                <w:rFonts w:ascii="Calibri" w:hAnsi="Calibri" w:cs="Calibri"/>
              </w:rPr>
              <w:t>потока</w:t>
            </w:r>
            <w:r>
              <w:rPr>
                <w:rFonts w:ascii="Arial LatArm" w:hAnsi="Arial LatArm" w:cs="Calibri"/>
              </w:rPr>
              <w:t xml:space="preserve"> (</w:t>
            </w:r>
            <w:r>
              <w:rPr>
                <w:rFonts w:ascii="Calibri" w:hAnsi="Calibri" w:cs="Calibri"/>
              </w:rPr>
              <w:t>лм</w:t>
            </w:r>
            <w:r>
              <w:rPr>
                <w:rFonts w:ascii="Arial LatArm" w:hAnsi="Arial LatArm" w:cs="Calibri"/>
              </w:rPr>
              <w:t>/</w:t>
            </w:r>
            <w:r>
              <w:rPr>
                <w:rFonts w:ascii="Calibri" w:hAnsi="Calibri" w:cs="Calibri"/>
              </w:rPr>
              <w:t>Вт</w:t>
            </w:r>
            <w:r>
              <w:rPr>
                <w:rFonts w:ascii="Arial LatArm" w:hAnsi="Arial LatArm" w:cs="Calibri"/>
              </w:rPr>
              <w:t xml:space="preserve">) </w:t>
            </w:r>
            <w:r>
              <w:rPr>
                <w:rFonts w:ascii="Calibri" w:hAnsi="Calibri" w:cs="Calibri"/>
              </w:rPr>
              <w:t>освещенности</w:t>
            </w:r>
            <w:r>
              <w:rPr>
                <w:rFonts w:ascii="Arial LatArm" w:hAnsi="Arial LatArm" w:cs="Calibri"/>
              </w:rPr>
              <w:t xml:space="preserve"> /</w:t>
            </w:r>
            <w:r>
              <w:rPr>
                <w:rFonts w:ascii="Calibri" w:hAnsi="Calibri" w:cs="Calibri"/>
              </w:rPr>
              <w:t>люмен</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коэффициента</w:t>
            </w:r>
            <w:r>
              <w:rPr>
                <w:rFonts w:ascii="Arial LatArm" w:hAnsi="Arial LatArm" w:cs="Calibri"/>
              </w:rPr>
              <w:t xml:space="preserve"> </w:t>
            </w:r>
            <w:r>
              <w:rPr>
                <w:rFonts w:ascii="Calibri" w:hAnsi="Calibri" w:cs="Calibri"/>
              </w:rPr>
              <w:t>передачи</w:t>
            </w:r>
            <w:r>
              <w:rPr>
                <w:rFonts w:ascii="Arial LatArm" w:hAnsi="Arial LatArm" w:cs="Calibri"/>
              </w:rPr>
              <w:t xml:space="preserve"> </w:t>
            </w:r>
            <w:r>
              <w:rPr>
                <w:rFonts w:ascii="Calibri" w:hAnsi="Calibri" w:cs="Calibri"/>
              </w:rPr>
              <w:t>мощности</w:t>
            </w:r>
            <w:r>
              <w:rPr>
                <w:rFonts w:ascii="Arial LatArm" w:hAnsi="Arial LatArm" w:cs="Calibri"/>
              </w:rPr>
              <w:t xml:space="preserve"> /Ra, %/</w:t>
            </w:r>
            <w:r>
              <w:rPr>
                <w:rFonts w:ascii="Calibri" w:hAnsi="Calibri" w:cs="Calibri"/>
              </w:rPr>
              <w:t>которые</w:t>
            </w:r>
            <w:r>
              <w:rPr>
                <w:rFonts w:ascii="Arial LatArm" w:hAnsi="Arial LatArm" w:cs="Calibri"/>
              </w:rPr>
              <w:t xml:space="preserve"> </w:t>
            </w:r>
            <w:r>
              <w:rPr>
                <w:rFonts w:ascii="Calibri" w:hAnsi="Calibri" w:cs="Calibri"/>
              </w:rPr>
              <w:t>должны</w:t>
            </w:r>
            <w:r>
              <w:rPr>
                <w:rFonts w:ascii="Arial LatArm" w:hAnsi="Arial LatArm" w:cs="Calibri"/>
              </w:rPr>
              <w:t xml:space="preserve"> </w:t>
            </w:r>
            <w:r>
              <w:rPr>
                <w:rFonts w:ascii="Calibri" w:hAnsi="Calibri" w:cs="Calibri"/>
              </w:rPr>
              <w:t>соответствовать</w:t>
            </w:r>
            <w:r>
              <w:rPr>
                <w:rFonts w:ascii="Arial LatArm" w:hAnsi="Arial LatArm" w:cs="Calibri"/>
              </w:rPr>
              <w:t xml:space="preserve"> </w:t>
            </w:r>
            <w:r>
              <w:rPr>
                <w:rFonts w:ascii="Calibri" w:hAnsi="Calibri" w:cs="Calibri"/>
              </w:rPr>
              <w:t>техническим</w:t>
            </w:r>
            <w:r>
              <w:rPr>
                <w:rFonts w:ascii="Arial LatArm" w:hAnsi="Arial LatArm" w:cs="Calibri"/>
              </w:rPr>
              <w:t xml:space="preserve"> </w:t>
            </w:r>
            <w:r>
              <w:rPr>
                <w:rFonts w:ascii="Calibri" w:hAnsi="Calibri" w:cs="Calibri"/>
              </w:rPr>
              <w:t>характеристикам</w:t>
            </w:r>
            <w:r>
              <w:rPr>
                <w:rFonts w:ascii="Arial LatArm" w:hAnsi="Arial LatArm" w:cs="Calibri"/>
              </w:rPr>
              <w:t>..</w:t>
            </w:r>
          </w:p>
        </w:tc>
      </w:tr>
      <w:tr w:rsidR="00087AF5" w:rsidRPr="00576215" w:rsidTr="006235D5">
        <w:trPr>
          <w:trHeight w:val="1545"/>
          <w:jc w:val="center"/>
        </w:trPr>
        <w:tc>
          <w:tcPr>
            <w:tcW w:w="2401" w:type="dxa"/>
            <w:gridSpan w:val="2"/>
            <w:vMerge/>
            <w:vAlign w:val="center"/>
          </w:tcPr>
          <w:p w:rsidR="00087AF5" w:rsidRPr="007968B5" w:rsidRDefault="00087AF5" w:rsidP="006235D5">
            <w:pPr>
              <w:widowControl w:val="0"/>
              <w:spacing w:after="120"/>
              <w:jc w:val="center"/>
              <w:rPr>
                <w:rFonts w:ascii="GHEA Grapalat" w:hAnsi="GHEA Grapalat"/>
                <w:sz w:val="22"/>
                <w:szCs w:val="20"/>
              </w:rPr>
            </w:pPr>
          </w:p>
        </w:tc>
        <w:tc>
          <w:tcPr>
            <w:tcW w:w="12656" w:type="dxa"/>
            <w:gridSpan w:val="8"/>
            <w:vAlign w:val="center"/>
          </w:tcPr>
          <w:p w:rsidR="00087AF5" w:rsidRDefault="00087AF5" w:rsidP="006235D5">
            <w:pPr>
              <w:jc w:val="center"/>
              <w:rPr>
                <w:rFonts w:ascii="Arial LatArm" w:hAnsi="Arial LatArm" w:cs="Calibri"/>
              </w:rPr>
            </w:pPr>
            <w:r>
              <w:rPr>
                <w:rFonts w:ascii="Calibri" w:hAnsi="Calibri" w:cs="Calibri"/>
              </w:rPr>
              <w:t>Гарантийное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светильников</w:t>
            </w:r>
            <w:r>
              <w:rPr>
                <w:rFonts w:ascii="Arial LatArm" w:hAnsi="Arial LatArm" w:cs="Calibri"/>
              </w:rPr>
              <w:t xml:space="preserve"> </w:t>
            </w:r>
            <w:r>
              <w:rPr>
                <w:rFonts w:ascii="Calibri" w:hAnsi="Calibri" w:cs="Calibri"/>
              </w:rPr>
              <w:t>осуществляется</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течение</w:t>
            </w:r>
            <w:r>
              <w:rPr>
                <w:rFonts w:ascii="Arial LatArm" w:hAnsi="Arial LatArm" w:cs="Calibri"/>
              </w:rPr>
              <w:t xml:space="preserve"> 5 </w:t>
            </w:r>
            <w:r>
              <w:rPr>
                <w:rFonts w:ascii="Calibri" w:hAnsi="Calibri" w:cs="Calibri"/>
              </w:rPr>
              <w:t>рабочих</w:t>
            </w:r>
            <w:r>
              <w:rPr>
                <w:rFonts w:ascii="Arial LatArm" w:hAnsi="Arial LatArm" w:cs="Calibri"/>
              </w:rPr>
              <w:t xml:space="preserve"> </w:t>
            </w:r>
            <w:r>
              <w:rPr>
                <w:rFonts w:ascii="Calibri" w:hAnsi="Calibri" w:cs="Calibri"/>
              </w:rPr>
              <w:t>дней</w:t>
            </w:r>
            <w:r>
              <w:rPr>
                <w:rFonts w:ascii="Arial LatArm" w:hAnsi="Arial LatArm" w:cs="Calibri"/>
              </w:rPr>
              <w:t xml:space="preserve">, </w:t>
            </w:r>
            <w:r>
              <w:rPr>
                <w:rFonts w:ascii="Calibri" w:hAnsi="Calibri" w:cs="Calibri"/>
              </w:rPr>
              <w:t>все</w:t>
            </w:r>
            <w:r>
              <w:rPr>
                <w:rFonts w:ascii="Arial LatArm" w:hAnsi="Arial LatArm" w:cs="Calibri"/>
              </w:rPr>
              <w:t xml:space="preserve"> </w:t>
            </w:r>
            <w:r>
              <w:rPr>
                <w:rFonts w:ascii="Calibri" w:hAnsi="Calibri" w:cs="Calibri"/>
              </w:rPr>
              <w:t>расходы</w:t>
            </w:r>
            <w:r>
              <w:rPr>
                <w:rFonts w:ascii="Arial LatArm" w:hAnsi="Arial LatArm" w:cs="Calibri"/>
              </w:rPr>
              <w:t xml:space="preserve"> </w:t>
            </w:r>
            <w:r>
              <w:rPr>
                <w:rFonts w:ascii="Calibri" w:hAnsi="Calibri" w:cs="Calibri"/>
              </w:rPr>
              <w:t>связанные</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гарантийным</w:t>
            </w:r>
            <w:r>
              <w:rPr>
                <w:rFonts w:ascii="Arial LatArm" w:hAnsi="Arial LatArm" w:cs="Calibri"/>
              </w:rPr>
              <w:t xml:space="preserve"> </w:t>
            </w:r>
            <w:r>
              <w:rPr>
                <w:rFonts w:ascii="Calibri" w:hAnsi="Calibri" w:cs="Calibri"/>
              </w:rPr>
              <w:t>обслуживанием</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транспортировкой</w:t>
            </w:r>
            <w:r>
              <w:rPr>
                <w:rFonts w:ascii="Arial LatArm" w:hAnsi="Arial LatArm" w:cs="Calibri"/>
              </w:rPr>
              <w:t xml:space="preserve"> </w:t>
            </w:r>
            <w:r>
              <w:rPr>
                <w:rFonts w:ascii="Calibri" w:hAnsi="Calibri" w:cs="Calibri"/>
              </w:rPr>
              <w:t>оплачивает</w:t>
            </w:r>
            <w:r>
              <w:rPr>
                <w:rFonts w:ascii="Arial LatArm" w:hAnsi="Arial LatArm" w:cs="Calibri"/>
              </w:rPr>
              <w:t xml:space="preserve"> </w:t>
            </w:r>
            <w:r>
              <w:rPr>
                <w:rFonts w:ascii="Calibri" w:hAnsi="Calibri" w:cs="Calibri"/>
              </w:rPr>
              <w:t>Продавец</w:t>
            </w:r>
            <w:r>
              <w:rPr>
                <w:rFonts w:ascii="Arial LatArm" w:hAnsi="Arial LatArm" w:cs="Calibri"/>
              </w:rPr>
              <w:t xml:space="preserve">, </w:t>
            </w:r>
            <w:r>
              <w:rPr>
                <w:rFonts w:ascii="Calibri" w:hAnsi="Calibri" w:cs="Calibri"/>
              </w:rPr>
              <w:t>заявка</w:t>
            </w: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гарантийное</w:t>
            </w:r>
            <w:r>
              <w:rPr>
                <w:rFonts w:ascii="Arial LatArm" w:hAnsi="Arial LatArm" w:cs="Calibri"/>
              </w:rPr>
              <w:t xml:space="preserve"> </w:t>
            </w:r>
            <w:r>
              <w:rPr>
                <w:rFonts w:ascii="Calibri" w:hAnsi="Calibri" w:cs="Calibri"/>
              </w:rPr>
              <w:t>обслуживание</w:t>
            </w:r>
            <w:r>
              <w:rPr>
                <w:rFonts w:ascii="Arial LatArm" w:hAnsi="Arial LatArm" w:cs="Calibri"/>
              </w:rPr>
              <w:t xml:space="preserve"> </w:t>
            </w:r>
            <w:r>
              <w:rPr>
                <w:rFonts w:ascii="Calibri" w:hAnsi="Calibri" w:cs="Calibri"/>
              </w:rPr>
              <w:t>подается</w:t>
            </w:r>
            <w:r>
              <w:rPr>
                <w:rFonts w:ascii="Arial LatArm" w:hAnsi="Arial LatArm" w:cs="Calibri"/>
              </w:rPr>
              <w:t xml:space="preserve"> </w:t>
            </w:r>
            <w:r>
              <w:rPr>
                <w:rFonts w:ascii="Calibri" w:hAnsi="Calibri" w:cs="Calibri"/>
              </w:rPr>
              <w:t>Покупателем</w:t>
            </w:r>
            <w:r>
              <w:rPr>
                <w:rFonts w:ascii="Arial LatArm" w:hAnsi="Arial LatArm" w:cs="Calibri"/>
              </w:rPr>
              <w:t xml:space="preserve"> </w:t>
            </w:r>
            <w:r>
              <w:rPr>
                <w:rFonts w:ascii="Calibri" w:hAnsi="Calibri" w:cs="Calibri"/>
              </w:rPr>
              <w:t>Продавцу</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письменной</w:t>
            </w:r>
            <w:r>
              <w:rPr>
                <w:rFonts w:ascii="Arial LatArm" w:hAnsi="Arial LatArm" w:cs="Calibri"/>
              </w:rPr>
              <w:t xml:space="preserve"> </w:t>
            </w:r>
            <w:r>
              <w:rPr>
                <w:rFonts w:ascii="Calibri" w:hAnsi="Calibri" w:cs="Calibri"/>
              </w:rPr>
              <w:t>форме</w:t>
            </w:r>
            <w:r>
              <w:rPr>
                <w:rFonts w:ascii="Arial LatArm" w:hAnsi="Arial LatArm" w:cs="Calibri"/>
              </w:rPr>
              <w:t xml:space="preserve">, </w:t>
            </w:r>
            <w:r>
              <w:rPr>
                <w:rFonts w:ascii="Calibri" w:hAnsi="Calibri" w:cs="Calibri"/>
              </w:rPr>
              <w:t>путем</w:t>
            </w:r>
            <w:r>
              <w:rPr>
                <w:rFonts w:ascii="Arial LatArm" w:hAnsi="Arial LatArm" w:cs="Calibri"/>
              </w:rPr>
              <w:t xml:space="preserve"> </w:t>
            </w:r>
            <w:r>
              <w:rPr>
                <w:rFonts w:ascii="Calibri" w:hAnsi="Calibri" w:cs="Calibri"/>
              </w:rPr>
              <w:t>направления</w:t>
            </w:r>
            <w:r>
              <w:rPr>
                <w:rFonts w:ascii="Arial LatArm" w:hAnsi="Arial LatArm" w:cs="Calibri"/>
              </w:rPr>
              <w:t xml:space="preserve"> </w:t>
            </w:r>
            <w:r>
              <w:rPr>
                <w:rFonts w:ascii="Calibri" w:hAnsi="Calibri" w:cs="Calibri"/>
              </w:rPr>
              <w:t>заявки</w:t>
            </w:r>
            <w:r>
              <w:rPr>
                <w:rFonts w:ascii="Arial LatArm" w:hAnsi="Arial LatArm" w:cs="Calibri"/>
              </w:rPr>
              <w:t xml:space="preserve"> </w:t>
            </w:r>
            <w:r>
              <w:rPr>
                <w:rFonts w:ascii="Calibri" w:hAnsi="Calibri" w:cs="Calibri"/>
              </w:rPr>
              <w:t>на</w:t>
            </w:r>
            <w:r>
              <w:rPr>
                <w:rFonts w:ascii="Arial LatArm" w:hAnsi="Arial LatArm" w:cs="Calibri"/>
              </w:rPr>
              <w:t xml:space="preserve"> E-mail, </w:t>
            </w:r>
            <w:r>
              <w:rPr>
                <w:rFonts w:ascii="Calibri" w:hAnsi="Calibri" w:cs="Calibri"/>
              </w:rPr>
              <w:t>указанный</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Договоре</w:t>
            </w:r>
            <w:r>
              <w:rPr>
                <w:rFonts w:ascii="Arial LatArm" w:hAnsi="Arial LatArm" w:cs="Calibri"/>
              </w:rPr>
              <w:t xml:space="preserve"> </w:t>
            </w:r>
            <w:r>
              <w:rPr>
                <w:rFonts w:ascii="Calibri" w:hAnsi="Calibri" w:cs="Calibri"/>
              </w:rPr>
              <w:t>Продавцом</w:t>
            </w:r>
            <w:r>
              <w:rPr>
                <w:rFonts w:ascii="Arial LatArm" w:hAnsi="Arial LatArm" w:cs="Calibri"/>
              </w:rPr>
              <w:t>.</w:t>
            </w:r>
          </w:p>
        </w:tc>
      </w:tr>
    </w:tbl>
    <w:p w:rsidR="00087AF5" w:rsidRDefault="00087AF5" w:rsidP="00087AF5"/>
    <w:tbl>
      <w:tblPr>
        <w:tblW w:w="0" w:type="auto"/>
        <w:jc w:val="center"/>
        <w:tblLayout w:type="fixed"/>
        <w:tblLook w:val="0000" w:firstRow="0" w:lastRow="0" w:firstColumn="0" w:lastColumn="0" w:noHBand="0" w:noVBand="0"/>
      </w:tblPr>
      <w:tblGrid>
        <w:gridCol w:w="4536"/>
        <w:gridCol w:w="760"/>
        <w:gridCol w:w="4343"/>
      </w:tblGrid>
      <w:tr w:rsidR="00087AF5" w:rsidRPr="000D2933" w:rsidTr="006235D5">
        <w:trPr>
          <w:jc w:val="center"/>
        </w:trPr>
        <w:tc>
          <w:tcPr>
            <w:tcW w:w="4536" w:type="dxa"/>
          </w:tcPr>
          <w:p w:rsidR="00087AF5" w:rsidRPr="00DD2B43" w:rsidRDefault="00087AF5" w:rsidP="006235D5">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087AF5" w:rsidRPr="000D2933" w:rsidRDefault="00087AF5" w:rsidP="006235D5">
            <w:pPr>
              <w:widowControl w:val="0"/>
              <w:jc w:val="center"/>
              <w:rPr>
                <w:rFonts w:ascii="GHEA Grapalat" w:hAnsi="GHEA Grapalat"/>
              </w:rPr>
            </w:pPr>
            <w:r w:rsidRPr="000D2933">
              <w:rPr>
                <w:rFonts w:ascii="GHEA Grapalat" w:hAnsi="GHEA Grapalat"/>
              </w:rPr>
              <w:t>__________________________</w:t>
            </w:r>
          </w:p>
          <w:p w:rsidR="00087AF5" w:rsidRPr="000D2933" w:rsidRDefault="00087AF5" w:rsidP="006235D5">
            <w:pPr>
              <w:widowControl w:val="0"/>
              <w:spacing w:after="160" w:line="360" w:lineRule="auto"/>
              <w:jc w:val="center"/>
              <w:rPr>
                <w:rFonts w:ascii="GHEA Grapalat" w:hAnsi="GHEA Grapalat"/>
              </w:rPr>
            </w:pPr>
            <w:r w:rsidRPr="000D2933">
              <w:rPr>
                <w:rFonts w:ascii="GHEA Grapalat" w:hAnsi="GHEA Grapalat"/>
              </w:rPr>
              <w:t>/подпись/</w:t>
            </w:r>
          </w:p>
          <w:p w:rsidR="00087AF5" w:rsidRPr="00DD2B43" w:rsidRDefault="00087AF5" w:rsidP="006235D5">
            <w:pPr>
              <w:widowControl w:val="0"/>
              <w:spacing w:after="160" w:line="360" w:lineRule="auto"/>
              <w:jc w:val="center"/>
              <w:rPr>
                <w:rFonts w:ascii="GHEA Grapalat" w:hAnsi="GHEA Grapalat"/>
              </w:rPr>
            </w:pPr>
            <w:r w:rsidRPr="00DD2B43">
              <w:rPr>
                <w:rFonts w:ascii="GHEA Grapalat" w:hAnsi="GHEA Grapalat"/>
              </w:rPr>
              <w:lastRenderedPageBreak/>
              <w:t>М. П.</w:t>
            </w:r>
          </w:p>
        </w:tc>
        <w:tc>
          <w:tcPr>
            <w:tcW w:w="760" w:type="dxa"/>
          </w:tcPr>
          <w:p w:rsidR="00087AF5" w:rsidRPr="00DD2B43" w:rsidRDefault="00087AF5" w:rsidP="006235D5">
            <w:pPr>
              <w:widowControl w:val="0"/>
              <w:spacing w:after="160" w:line="360" w:lineRule="auto"/>
              <w:jc w:val="center"/>
              <w:rPr>
                <w:rFonts w:ascii="GHEA Grapalat" w:hAnsi="GHEA Grapalat"/>
              </w:rPr>
            </w:pPr>
          </w:p>
        </w:tc>
        <w:tc>
          <w:tcPr>
            <w:tcW w:w="4343" w:type="dxa"/>
          </w:tcPr>
          <w:p w:rsidR="00087AF5" w:rsidRPr="00DD2B43" w:rsidRDefault="00087AF5" w:rsidP="006235D5">
            <w:pPr>
              <w:widowControl w:val="0"/>
              <w:spacing w:after="160" w:line="360" w:lineRule="auto"/>
              <w:jc w:val="center"/>
              <w:rPr>
                <w:rFonts w:ascii="GHEA Grapalat" w:hAnsi="GHEA Grapalat"/>
              </w:rPr>
            </w:pPr>
            <w:r w:rsidRPr="000D2933">
              <w:rPr>
                <w:rFonts w:ascii="GHEA Grapalat" w:hAnsi="GHEA Grapalat"/>
              </w:rPr>
              <w:t>ПОКУПАТЕЛЬ</w:t>
            </w:r>
          </w:p>
          <w:p w:rsidR="00087AF5" w:rsidRPr="000D2933" w:rsidRDefault="00087AF5" w:rsidP="006235D5">
            <w:pPr>
              <w:widowControl w:val="0"/>
              <w:jc w:val="center"/>
              <w:rPr>
                <w:rFonts w:ascii="GHEA Grapalat" w:hAnsi="GHEA Grapalat"/>
              </w:rPr>
            </w:pPr>
            <w:r w:rsidRPr="000D2933">
              <w:rPr>
                <w:rFonts w:ascii="GHEA Grapalat" w:hAnsi="GHEA Grapalat"/>
              </w:rPr>
              <w:t>__________________________</w:t>
            </w:r>
          </w:p>
          <w:p w:rsidR="00087AF5" w:rsidRPr="000D2933" w:rsidRDefault="00087AF5" w:rsidP="006235D5">
            <w:pPr>
              <w:widowControl w:val="0"/>
              <w:spacing w:after="160" w:line="360" w:lineRule="auto"/>
              <w:jc w:val="center"/>
              <w:rPr>
                <w:rFonts w:ascii="GHEA Grapalat" w:hAnsi="GHEA Grapalat"/>
              </w:rPr>
            </w:pPr>
            <w:r w:rsidRPr="000D2933">
              <w:rPr>
                <w:rFonts w:ascii="GHEA Grapalat" w:hAnsi="GHEA Grapalat"/>
              </w:rPr>
              <w:t>/подпись/</w:t>
            </w:r>
          </w:p>
          <w:p w:rsidR="00087AF5" w:rsidRPr="00DD2B43" w:rsidRDefault="00087AF5" w:rsidP="006235D5">
            <w:pPr>
              <w:widowControl w:val="0"/>
              <w:spacing w:after="160" w:line="360" w:lineRule="auto"/>
              <w:jc w:val="center"/>
              <w:rPr>
                <w:rFonts w:ascii="GHEA Grapalat" w:hAnsi="GHEA Grapalat"/>
              </w:rPr>
            </w:pPr>
            <w:r w:rsidRPr="00DD2B43">
              <w:rPr>
                <w:rFonts w:ascii="GHEA Grapalat" w:hAnsi="GHEA Grapalat"/>
              </w:rPr>
              <w:lastRenderedPageBreak/>
              <w:t>М. П.</w:t>
            </w:r>
          </w:p>
        </w:tc>
      </w:tr>
    </w:tbl>
    <w:p w:rsidR="00087AF5" w:rsidRPr="000D2933" w:rsidRDefault="00087AF5" w:rsidP="00087AF5">
      <w:pPr>
        <w:pStyle w:val="FootnoteText"/>
        <w:widowControl w:val="0"/>
        <w:jc w:val="both"/>
        <w:rPr>
          <w:rFonts w:ascii="GHEA Grapalat" w:hAnsi="GHEA Grapalat"/>
          <w:sz w:val="24"/>
          <w:szCs w:val="24"/>
        </w:rPr>
      </w:pPr>
      <w:r w:rsidRPr="000D2933">
        <w:rPr>
          <w:rFonts w:ascii="GHEA Grapalat" w:hAnsi="GHEA Grapalat"/>
          <w:sz w:val="24"/>
          <w:szCs w:val="24"/>
        </w:rPr>
        <w:lastRenderedPageBreak/>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87AF5" w:rsidRPr="000D2933" w:rsidRDefault="00087AF5" w:rsidP="00087AF5">
      <w:pPr>
        <w:rPr>
          <w:rFonts w:ascii="GHEA Grapalat" w:hAnsi="GHEA Grapalat"/>
        </w:rPr>
      </w:pPr>
    </w:p>
    <w:p w:rsidR="00087AF5" w:rsidRPr="00CA1276" w:rsidRDefault="00087AF5" w:rsidP="00087AF5">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87AF5" w:rsidRPr="00CA1276" w:rsidRDefault="00087AF5" w:rsidP="00087AF5">
      <w:pPr>
        <w:pStyle w:val="FootnoteText"/>
        <w:widowControl w:val="0"/>
        <w:jc w:val="both"/>
        <w:rPr>
          <w:rFonts w:ascii="GHEA Grapalat" w:hAnsi="GHEA Grapalat"/>
        </w:rPr>
      </w:pPr>
    </w:p>
    <w:p w:rsidR="00087AF5" w:rsidRDefault="00087AF5" w:rsidP="00087AF5">
      <w:pPr>
        <w:widowControl w:val="0"/>
        <w:spacing w:after="160" w:line="360" w:lineRule="auto"/>
        <w:jc w:val="right"/>
        <w:rPr>
          <w:rFonts w:ascii="GHEA Grapalat" w:hAnsi="GHEA Grapalat"/>
          <w:i/>
        </w:rPr>
        <w:sectPr w:rsidR="00087AF5" w:rsidSect="00834774">
          <w:footnotePr>
            <w:pos w:val="beneathText"/>
          </w:footnotePr>
          <w:pgSz w:w="16838" w:h="11906" w:orient="landscape" w:code="9"/>
          <w:pgMar w:top="900" w:right="1418" w:bottom="1418" w:left="1418" w:header="561" w:footer="561" w:gutter="0"/>
          <w:cols w:space="720"/>
        </w:sectPr>
      </w:pP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-2</w:t>
      </w:r>
      <w:r w:rsidR="009F1CC1" w:rsidRPr="00EF2481">
        <w:rPr>
          <w:rFonts w:ascii="GHEA Grapalat" w:hAnsi="GHEA Grapalat"/>
          <w:b/>
        </w:rPr>
        <w:t>6</w:t>
      </w:r>
      <w:r>
        <w:rPr>
          <w:rFonts w:ascii="GHEA Grapalat" w:hAnsi="GHEA Grapalat"/>
          <w:b/>
        </w:rPr>
        <w:t>/</w:t>
      </w:r>
      <w:r w:rsidR="00F255EB" w:rsidRPr="00EF2481">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255EB"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087AF5" w:rsidRPr="00C56EFA" w:rsidRDefault="00087AF5" w:rsidP="00087AF5">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087AF5" w:rsidRPr="00EF2481" w:rsidRDefault="009F1CC1" w:rsidP="009F1CC1">
      <w:pPr>
        <w:jc w:val="center"/>
        <w:rPr>
          <w:rFonts w:ascii="GHEA Grapalat" w:hAnsi="GHEA Grapalat"/>
          <w:b/>
        </w:rPr>
      </w:pPr>
      <w:r w:rsidRPr="00EF2481">
        <w:rPr>
          <w:rFonts w:ascii="GHEA Grapalat" w:hAnsi="GHEA Grapalat"/>
          <w:b/>
        </w:rPr>
        <w:t xml:space="preserve">1.  </w:t>
      </w:r>
      <w:r w:rsidR="00087AF5" w:rsidRPr="009F1CC1">
        <w:rPr>
          <w:rFonts w:ascii="GHEA Grapalat" w:hAnsi="GHEA Grapalat"/>
          <w:b/>
        </w:rPr>
        <w:t xml:space="preserve">1-й  ЛОТ  </w:t>
      </w:r>
      <w:r w:rsidRPr="009F1CC1">
        <w:rPr>
          <w:rFonts w:ascii="GHEA Grapalat" w:hAnsi="GHEA Grapalat"/>
          <w:b/>
        </w:rPr>
        <w:t xml:space="preserve">Светильник LED </w:t>
      </w:r>
      <w:r w:rsidRPr="00EF2481">
        <w:rPr>
          <w:rFonts w:ascii="GHEA Grapalat" w:hAnsi="GHEA Grapalat"/>
          <w:b/>
        </w:rPr>
        <w:t>5</w:t>
      </w:r>
      <w:r w:rsidRPr="009F1CC1">
        <w:rPr>
          <w:rFonts w:ascii="GHEA Grapalat" w:hAnsi="GHEA Grapalat"/>
          <w:b/>
        </w:rPr>
        <w:t>0Вт</w:t>
      </w:r>
      <w:r w:rsidRPr="00EF2481">
        <w:rPr>
          <w:rFonts w:ascii="GHEA Grapalat" w:hAnsi="GHEA Grapalat"/>
          <w:b/>
        </w:rPr>
        <w:t xml:space="preserve"> 2200 кельвин</w:t>
      </w:r>
    </w:p>
    <w:p w:rsidR="009F1CC1" w:rsidRDefault="009F1CC1" w:rsidP="009F1CC1">
      <w:pPr>
        <w:jc w:val="center"/>
        <w:rPr>
          <w:rFonts w:ascii="GHEA Grapalat" w:hAnsi="GHEA Grapalat"/>
          <w:b/>
        </w:rPr>
      </w:pPr>
    </w:p>
    <w:tbl>
      <w:tblPr>
        <w:tblW w:w="10060" w:type="dxa"/>
        <w:tblInd w:w="113" w:type="dxa"/>
        <w:tblLook w:val="04A0" w:firstRow="1" w:lastRow="0" w:firstColumn="1" w:lastColumn="0" w:noHBand="0" w:noVBand="1"/>
      </w:tblPr>
      <w:tblGrid>
        <w:gridCol w:w="10060"/>
      </w:tblGrid>
      <w:tr w:rsidR="00087AF5" w:rsidTr="006235D5">
        <w:trPr>
          <w:trHeight w:val="483"/>
        </w:trPr>
        <w:tc>
          <w:tcPr>
            <w:tcW w:w="10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7AF5" w:rsidRDefault="00087AF5" w:rsidP="006235D5">
            <w:pPr>
              <w:jc w:val="center"/>
              <w:rPr>
                <w:rFonts w:ascii="Arial LatArm" w:hAnsi="Arial LatArm" w:cs="Calibri"/>
                <w:b/>
                <w:bCs/>
                <w:sz w:val="28"/>
                <w:szCs w:val="28"/>
              </w:rPr>
            </w:pPr>
            <w:r>
              <w:rPr>
                <w:rFonts w:ascii="Calibri" w:hAnsi="Calibri" w:cs="Calibri"/>
                <w:b/>
                <w:bCs/>
                <w:sz w:val="28"/>
                <w:szCs w:val="28"/>
              </w:rPr>
              <w:t>Техническая</w:t>
            </w:r>
            <w:r>
              <w:rPr>
                <w:rFonts w:ascii="Arial LatArm" w:hAnsi="Arial LatArm" w:cs="Calibri"/>
                <w:b/>
                <w:bCs/>
                <w:sz w:val="28"/>
                <w:szCs w:val="28"/>
              </w:rPr>
              <w:t xml:space="preserve"> </w:t>
            </w:r>
            <w:r>
              <w:rPr>
                <w:rFonts w:ascii="Calibri" w:hAnsi="Calibri" w:cs="Calibri"/>
                <w:b/>
                <w:bCs/>
                <w:sz w:val="28"/>
                <w:szCs w:val="28"/>
              </w:rPr>
              <w:t>характеристика</w:t>
            </w:r>
          </w:p>
        </w:tc>
      </w:tr>
      <w:tr w:rsidR="009F1CC1" w:rsidTr="006235D5">
        <w:trPr>
          <w:trHeight w:val="41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Внешний</w:t>
            </w:r>
            <w:r>
              <w:rPr>
                <w:rFonts w:ascii="Arial LatArm" w:hAnsi="Arial LatArm" w:cs="Calibri"/>
              </w:rPr>
              <w:t xml:space="preserve"> </w:t>
            </w:r>
            <w:r>
              <w:rPr>
                <w:rFonts w:ascii="Calibri" w:hAnsi="Calibri" w:cs="Calibri"/>
              </w:rPr>
              <w:t>вид</w:t>
            </w:r>
            <w:r>
              <w:rPr>
                <w:rFonts w:ascii="Arial LatArm" w:hAnsi="Arial LatArm" w:cs="Calibri"/>
              </w:rPr>
              <w:t xml:space="preserve"> </w:t>
            </w:r>
            <w:r>
              <w:rPr>
                <w:rFonts w:ascii="Calibri" w:hAnsi="Calibri" w:cs="Calibri"/>
              </w:rPr>
              <w:t>овальный</w:t>
            </w:r>
            <w:r>
              <w:rPr>
                <w:rFonts w:ascii="Arial LatArm" w:hAnsi="Arial LatArm" w:cs="Calibri"/>
              </w:rPr>
              <w:t xml:space="preserve">, </w:t>
            </w:r>
            <w:r>
              <w:rPr>
                <w:rFonts w:ascii="Calibri" w:hAnsi="Calibri" w:cs="Calibri"/>
              </w:rPr>
              <w:t>эллипсовый</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прямоугольный</w:t>
            </w:r>
          </w:p>
        </w:tc>
      </w:tr>
      <w:tr w:rsidR="009F1CC1" w:rsidTr="006235D5">
        <w:trPr>
          <w:trHeight w:val="552"/>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Мощность</w:t>
            </w:r>
            <w:r>
              <w:rPr>
                <w:rFonts w:ascii="Arial LatArm" w:hAnsi="Arial LatArm" w:cs="Calibri"/>
              </w:rPr>
              <w:t xml:space="preserve"> 50 </w:t>
            </w:r>
            <w:r>
              <w:rPr>
                <w:rFonts w:ascii="Calibri" w:hAnsi="Calibri" w:cs="Calibri"/>
              </w:rPr>
              <w:t>Вт</w:t>
            </w:r>
            <w:r>
              <w:rPr>
                <w:rFonts w:ascii="Arial LatArm" w:hAnsi="Arial LatArm" w:cs="Calibri"/>
              </w:rPr>
              <w:t xml:space="preserve">,  </w:t>
            </w:r>
            <w:r>
              <w:rPr>
                <w:rFonts w:ascii="Calibri" w:hAnsi="Calibri" w:cs="Calibri"/>
              </w:rPr>
              <w:t>допустимое</w:t>
            </w:r>
            <w:r>
              <w:rPr>
                <w:rFonts w:ascii="Arial LatArm" w:hAnsi="Arial LatArm" w:cs="Calibri"/>
              </w:rPr>
              <w:t xml:space="preserve"> </w:t>
            </w:r>
            <w:r>
              <w:rPr>
                <w:rFonts w:ascii="Calibri" w:hAnsi="Calibri" w:cs="Calibri"/>
              </w:rPr>
              <w:t>отклонение</w:t>
            </w:r>
            <w:r>
              <w:rPr>
                <w:rFonts w:ascii="Arial LatArm" w:hAnsi="Arial LatArm" w:cs="Calibri"/>
              </w:rPr>
              <w:t xml:space="preserve"> + - 5 %</w:t>
            </w:r>
          </w:p>
        </w:tc>
      </w:tr>
      <w:tr w:rsidR="009F1CC1" w:rsidTr="006235D5">
        <w:trPr>
          <w:trHeight w:val="41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Входное</w:t>
            </w:r>
            <w:r>
              <w:rPr>
                <w:rFonts w:ascii="Arial LatArm" w:hAnsi="Arial LatArm" w:cs="Calibri"/>
              </w:rPr>
              <w:t xml:space="preserve"> </w:t>
            </w:r>
            <w:r>
              <w:rPr>
                <w:rFonts w:ascii="Calibri" w:hAnsi="Calibri" w:cs="Calibri"/>
              </w:rPr>
              <w:t>напряжение</w:t>
            </w:r>
            <w:r>
              <w:rPr>
                <w:rFonts w:ascii="Arial LatArm" w:hAnsi="Arial LatArm" w:cs="Calibri"/>
              </w:rPr>
              <w:t xml:space="preserve"> </w:t>
            </w:r>
            <w:r>
              <w:rPr>
                <w:rFonts w:ascii="Calibri" w:hAnsi="Calibri" w:cs="Calibri"/>
              </w:rPr>
              <w:t>питания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200-240 </w:t>
            </w:r>
            <w:r>
              <w:rPr>
                <w:rFonts w:ascii="Calibri" w:hAnsi="Calibri" w:cs="Calibri"/>
              </w:rPr>
              <w:t>вольт</w:t>
            </w:r>
            <w:r>
              <w:rPr>
                <w:rFonts w:ascii="Arial LatArm" w:hAnsi="Arial LatArm" w:cs="Calibri"/>
              </w:rPr>
              <w:t xml:space="preserve"> </w:t>
            </w:r>
          </w:p>
        </w:tc>
      </w:tr>
      <w:tr w:rsidR="009F1CC1" w:rsidTr="006235D5">
        <w:trPr>
          <w:trHeight w:val="553"/>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Частота</w:t>
            </w:r>
            <w:r>
              <w:rPr>
                <w:rFonts w:ascii="Arial LatArm" w:hAnsi="Arial LatArm" w:cs="Calibri"/>
              </w:rPr>
              <w:t xml:space="preserve"> 50-60 </w:t>
            </w:r>
            <w:r>
              <w:rPr>
                <w:rFonts w:ascii="Calibri" w:hAnsi="Calibri" w:cs="Calibri"/>
              </w:rPr>
              <w:t>Гц</w:t>
            </w:r>
            <w:r>
              <w:rPr>
                <w:rFonts w:ascii="Arial LatArm" w:hAnsi="Arial LatArm" w:cs="Calibri"/>
              </w:rPr>
              <w:t>,</w:t>
            </w:r>
          </w:p>
        </w:tc>
      </w:tr>
      <w:tr w:rsidR="009F1CC1" w:rsidTr="006235D5">
        <w:trPr>
          <w:trHeight w:val="52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Защита</w:t>
            </w:r>
            <w:r>
              <w:rPr>
                <w:rFonts w:ascii="Arial LatArm" w:hAnsi="Arial LatArm" w:cs="Calibri"/>
              </w:rPr>
              <w:t xml:space="preserve"> </w:t>
            </w:r>
            <w:r>
              <w:rPr>
                <w:rFonts w:ascii="Calibri" w:hAnsi="Calibri" w:cs="Calibri"/>
              </w:rPr>
              <w:t>от</w:t>
            </w:r>
            <w:r>
              <w:rPr>
                <w:rFonts w:ascii="Arial LatArm" w:hAnsi="Arial LatArm" w:cs="Calibri"/>
              </w:rPr>
              <w:t xml:space="preserve"> </w:t>
            </w:r>
            <w:r>
              <w:rPr>
                <w:rFonts w:ascii="Calibri" w:hAnsi="Calibri" w:cs="Calibri"/>
              </w:rPr>
              <w:t>внешнего</w:t>
            </w:r>
            <w:r>
              <w:rPr>
                <w:rFonts w:ascii="Arial LatArm" w:hAnsi="Arial LatArm" w:cs="Calibri"/>
              </w:rPr>
              <w:t xml:space="preserve"> </w:t>
            </w:r>
            <w:r>
              <w:rPr>
                <w:rFonts w:ascii="Calibri" w:hAnsi="Calibri" w:cs="Calibri"/>
              </w:rPr>
              <w:t>проникновения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IP 65</w:t>
            </w:r>
          </w:p>
        </w:tc>
      </w:tr>
      <w:tr w:rsidR="009F1CC1" w:rsidTr="006235D5">
        <w:trPr>
          <w:trHeight w:val="45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b/>
                <w:bCs/>
              </w:rPr>
            </w:pPr>
            <w:r>
              <w:rPr>
                <w:rFonts w:ascii="Calibri" w:hAnsi="Calibri" w:cs="Calibri"/>
                <w:b/>
                <w:bCs/>
              </w:rPr>
              <w:t>Цветовая</w:t>
            </w:r>
            <w:r>
              <w:rPr>
                <w:rFonts w:ascii="Arial LatArm" w:hAnsi="Arial LatArm" w:cs="Calibri"/>
                <w:b/>
                <w:bCs/>
              </w:rPr>
              <w:t xml:space="preserve"> </w:t>
            </w:r>
            <w:r>
              <w:rPr>
                <w:rFonts w:ascii="Calibri" w:hAnsi="Calibri" w:cs="Calibri"/>
                <w:b/>
                <w:bCs/>
              </w:rPr>
              <w:t>температура</w:t>
            </w:r>
            <w:r>
              <w:rPr>
                <w:rFonts w:ascii="Arial LatArm" w:hAnsi="Arial LatArm" w:cs="Calibri"/>
                <w:b/>
                <w:bCs/>
              </w:rPr>
              <w:t xml:space="preserve"> 2200 </w:t>
            </w:r>
            <w:r>
              <w:rPr>
                <w:rFonts w:ascii="Calibri" w:hAnsi="Calibri" w:cs="Calibri"/>
                <w:b/>
                <w:bCs/>
              </w:rPr>
              <w:t>кельвин</w:t>
            </w:r>
            <w:r>
              <w:rPr>
                <w:rFonts w:ascii="Arial LatArm" w:hAnsi="Arial LatArm" w:cs="Calibri"/>
                <w:b/>
                <w:bCs/>
              </w:rPr>
              <w:t>, + - 5 %</w:t>
            </w:r>
          </w:p>
        </w:tc>
      </w:tr>
      <w:tr w:rsidR="009F1CC1" w:rsidTr="006235D5">
        <w:trPr>
          <w:trHeight w:val="547"/>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140 </w:t>
            </w:r>
            <w:r>
              <w:rPr>
                <w:rFonts w:ascii="Calibri" w:hAnsi="Calibri" w:cs="Calibri"/>
              </w:rPr>
              <w:t>люмен</w:t>
            </w:r>
            <w:r>
              <w:rPr>
                <w:rFonts w:ascii="Arial LatArm" w:hAnsi="Arial LatArm" w:cs="Calibri"/>
              </w:rPr>
              <w:t>/</w:t>
            </w:r>
            <w:r>
              <w:rPr>
                <w:rFonts w:ascii="Calibri" w:hAnsi="Calibri" w:cs="Calibri"/>
              </w:rPr>
              <w:t>вт</w:t>
            </w:r>
            <w:r>
              <w:rPr>
                <w:rFonts w:ascii="Arial LatArm" w:hAnsi="Arial LatArm" w:cs="Calibri"/>
              </w:rPr>
              <w:t xml:space="preserve"> </w:t>
            </w:r>
          </w:p>
        </w:tc>
      </w:tr>
      <w:tr w:rsidR="009F1CC1"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Коэффициент</w:t>
            </w:r>
            <w:r>
              <w:rPr>
                <w:rFonts w:ascii="Arial LatArm" w:hAnsi="Arial LatArm" w:cs="Calibri"/>
              </w:rPr>
              <w:t xml:space="preserve"> </w:t>
            </w:r>
            <w:r>
              <w:rPr>
                <w:rFonts w:ascii="Calibri" w:hAnsi="Calibri" w:cs="Calibri"/>
              </w:rPr>
              <w:t>цветопередачи</w:t>
            </w:r>
            <w:r>
              <w:rPr>
                <w:rFonts w:ascii="Arial LatArm" w:hAnsi="Arial LatArm" w:cs="Calibri"/>
              </w:rPr>
              <w:t xml:space="preserve"> (Ra, %)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70</w:t>
            </w:r>
          </w:p>
        </w:tc>
      </w:tr>
      <w:tr w:rsidR="009F1CC1"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Срок</w:t>
            </w:r>
            <w:r>
              <w:rPr>
                <w:rFonts w:ascii="Arial LatArm" w:hAnsi="Arial LatArm" w:cs="Calibri"/>
              </w:rPr>
              <w:t xml:space="preserve"> </w:t>
            </w:r>
            <w:r>
              <w:rPr>
                <w:rFonts w:ascii="Calibri" w:hAnsi="Calibri" w:cs="Calibri"/>
              </w:rPr>
              <w:t>службы</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50 000 </w:t>
            </w:r>
            <w:r>
              <w:rPr>
                <w:rFonts w:ascii="Calibri" w:hAnsi="Calibri" w:cs="Calibri"/>
              </w:rPr>
              <w:t>часов</w:t>
            </w:r>
          </w:p>
        </w:tc>
      </w:tr>
      <w:tr w:rsidR="009F1CC1" w:rsidTr="006235D5">
        <w:trPr>
          <w:trHeight w:val="529"/>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50 </w:t>
            </w:r>
            <w:r>
              <w:rPr>
                <w:rFonts w:ascii="Calibri" w:hAnsi="Calibri" w:cs="Calibri"/>
              </w:rPr>
              <w:t>светодиодов</w:t>
            </w:r>
            <w:r>
              <w:rPr>
                <w:rFonts w:ascii="Arial LatArm" w:hAnsi="Arial LatArm" w:cs="Calibri"/>
              </w:rPr>
              <w:t xml:space="preserve"> </w:t>
            </w:r>
            <w:r>
              <w:rPr>
                <w:rFonts w:ascii="Calibri" w:hAnsi="Calibri" w:cs="Calibri"/>
              </w:rPr>
              <w:t>и</w:t>
            </w:r>
            <w:r>
              <w:rPr>
                <w:rFonts w:ascii="Arial LatArm" w:hAnsi="Arial LatArm" w:cs="Calibri"/>
              </w:rPr>
              <w:t xml:space="preserve"> 50 </w:t>
            </w:r>
            <w:r>
              <w:rPr>
                <w:rFonts w:ascii="Calibri" w:hAnsi="Calibri" w:cs="Calibri"/>
              </w:rPr>
              <w:t>линз</w:t>
            </w:r>
          </w:p>
        </w:tc>
      </w:tr>
      <w:tr w:rsidR="009F1CC1" w:rsidTr="006235D5">
        <w:trPr>
          <w:trHeight w:val="56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Корпус</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литого</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дюралюминия</w:t>
            </w:r>
            <w:r>
              <w:rPr>
                <w:rFonts w:ascii="Arial LatArm" w:hAnsi="Arial LatArm" w:cs="Calibri"/>
              </w:rPr>
              <w:t xml:space="preserve">. </w:t>
            </w:r>
            <w:r>
              <w:rPr>
                <w:rFonts w:ascii="Calibri" w:hAnsi="Calibri" w:cs="Calibri"/>
              </w:rPr>
              <w:t>Цвет</w:t>
            </w:r>
            <w:r>
              <w:rPr>
                <w:rFonts w:ascii="Arial LatArm" w:hAnsi="Arial LatArm" w:cs="Calibri"/>
              </w:rPr>
              <w:t xml:space="preserve"> </w:t>
            </w:r>
            <w:r>
              <w:rPr>
                <w:rFonts w:ascii="Calibri" w:hAnsi="Calibri" w:cs="Calibri"/>
              </w:rPr>
              <w:t>корпуса</w:t>
            </w:r>
            <w:r>
              <w:rPr>
                <w:rFonts w:ascii="Arial LatArm" w:hAnsi="Arial LatArm" w:cs="Calibri"/>
              </w:rPr>
              <w:t xml:space="preserve">  </w:t>
            </w:r>
            <w:r>
              <w:rPr>
                <w:rFonts w:ascii="Calibri" w:hAnsi="Calibri" w:cs="Calibri"/>
              </w:rPr>
              <w:t>серый</w:t>
            </w:r>
            <w:r>
              <w:rPr>
                <w:rFonts w:ascii="Arial LatArm" w:hAnsi="Arial LatArm" w:cs="Calibri"/>
              </w:rPr>
              <w:t>.</w:t>
            </w:r>
          </w:p>
        </w:tc>
      </w:tr>
      <w:tr w:rsidR="009F1CC1" w:rsidTr="006235D5">
        <w:trPr>
          <w:trHeight w:val="984"/>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Диаметр</w:t>
            </w:r>
            <w:r>
              <w:rPr>
                <w:rFonts w:ascii="Arial LatArm" w:hAnsi="Arial LatArm" w:cs="Calibri"/>
              </w:rPr>
              <w:t xml:space="preserve"> </w:t>
            </w:r>
            <w:r>
              <w:rPr>
                <w:rFonts w:ascii="Calibri" w:hAnsi="Calibri" w:cs="Calibri"/>
              </w:rPr>
              <w:t>монтажной</w:t>
            </w:r>
            <w:r>
              <w:rPr>
                <w:rFonts w:ascii="Arial LatArm" w:hAnsi="Arial LatArm" w:cs="Calibri"/>
              </w:rPr>
              <w:t xml:space="preserve"> </w:t>
            </w:r>
            <w:r>
              <w:rPr>
                <w:rFonts w:ascii="Calibri" w:hAnsi="Calibri" w:cs="Calibri"/>
              </w:rPr>
              <w:t>части</w:t>
            </w:r>
            <w:r>
              <w:rPr>
                <w:rFonts w:ascii="Arial LatArm" w:hAnsi="Arial LatArm" w:cs="Calibri"/>
              </w:rPr>
              <w:t xml:space="preserve"> </w:t>
            </w:r>
            <w:r>
              <w:rPr>
                <w:rFonts w:ascii="Calibri" w:hAnsi="Calibri" w:cs="Calibri"/>
              </w:rPr>
              <w:t>монтажного</w:t>
            </w:r>
            <w:r>
              <w:rPr>
                <w:rFonts w:ascii="Arial LatArm" w:hAnsi="Arial LatArm" w:cs="Calibri"/>
              </w:rPr>
              <w:t xml:space="preserve"> </w:t>
            </w:r>
            <w:r>
              <w:rPr>
                <w:rFonts w:ascii="Calibri" w:hAnsi="Calibri" w:cs="Calibri"/>
              </w:rPr>
              <w:t>отверстия</w:t>
            </w:r>
            <w:r>
              <w:rPr>
                <w:rFonts w:ascii="Arial LatArm" w:hAnsi="Arial LatArm" w:cs="Calibri"/>
              </w:rPr>
              <w:t xml:space="preserve"> 44-52</w:t>
            </w:r>
            <w:r>
              <w:rPr>
                <w:rFonts w:ascii="Calibri" w:hAnsi="Calibri" w:cs="Calibri"/>
              </w:rPr>
              <w:t>мм</w:t>
            </w:r>
            <w:r>
              <w:rPr>
                <w:rFonts w:ascii="Arial LatArm" w:hAnsi="Arial LatArm" w:cs="Calibri"/>
              </w:rPr>
              <w:t xml:space="preserve">, </w:t>
            </w:r>
            <w:r>
              <w:rPr>
                <w:rFonts w:ascii="Calibri" w:hAnsi="Calibri" w:cs="Calibri"/>
              </w:rPr>
              <w:t>монтажная</w:t>
            </w:r>
            <w:r>
              <w:rPr>
                <w:rFonts w:ascii="Arial LatArm" w:hAnsi="Arial LatArm" w:cs="Calibri"/>
              </w:rPr>
              <w:t xml:space="preserve"> </w:t>
            </w:r>
            <w:r>
              <w:rPr>
                <w:rFonts w:ascii="Calibri" w:hAnsi="Calibri" w:cs="Calibri"/>
              </w:rPr>
              <w:t>часть</w:t>
            </w:r>
            <w:r>
              <w:rPr>
                <w:rFonts w:ascii="Arial LatArm" w:hAnsi="Arial LatArm" w:cs="Calibri"/>
              </w:rPr>
              <w:t xml:space="preserve"> </w:t>
            </w:r>
            <w:r>
              <w:rPr>
                <w:rFonts w:ascii="Calibri" w:hAnsi="Calibri" w:cs="Calibri"/>
              </w:rPr>
              <w:t>трубовидная</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w:t>
            </w:r>
            <w:r>
              <w:rPr>
                <w:rFonts w:ascii="Calibri" w:hAnsi="Calibri" w:cs="Calibri"/>
              </w:rPr>
              <w:t>двумя</w:t>
            </w:r>
            <w:r>
              <w:rPr>
                <w:rFonts w:ascii="Arial LatArm" w:hAnsi="Arial LatArm" w:cs="Calibri"/>
              </w:rPr>
              <w:t xml:space="preserve"> </w:t>
            </w:r>
            <w:r>
              <w:rPr>
                <w:rFonts w:ascii="Calibri" w:hAnsi="Calibri" w:cs="Calibri"/>
              </w:rPr>
              <w:t>болтами</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помощью</w:t>
            </w:r>
            <w:r>
              <w:rPr>
                <w:rFonts w:ascii="Arial LatArm" w:hAnsi="Arial LatArm" w:cs="Calibri"/>
              </w:rPr>
              <w:t xml:space="preserve"> </w:t>
            </w:r>
            <w:r>
              <w:rPr>
                <w:rFonts w:ascii="Calibri" w:hAnsi="Calibri" w:cs="Calibri"/>
              </w:rPr>
              <w:t>хомута</w:t>
            </w:r>
            <w:r>
              <w:rPr>
                <w:rFonts w:ascii="Arial LatArm" w:hAnsi="Arial LatArm" w:cs="Calibri"/>
              </w:rPr>
              <w:t>.</w:t>
            </w:r>
          </w:p>
        </w:tc>
      </w:tr>
      <w:tr w:rsidR="009F1CC1" w:rsidTr="006235D5">
        <w:trPr>
          <w:trHeight w:val="49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Работа</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-30 </w:t>
            </w:r>
            <w:r>
              <w:rPr>
                <w:rFonts w:ascii="Calibri" w:hAnsi="Calibri" w:cs="Calibri"/>
              </w:rPr>
              <w:t>до</w:t>
            </w:r>
            <w:r>
              <w:rPr>
                <w:rFonts w:ascii="Arial LatArm" w:hAnsi="Arial LatArm" w:cs="Calibri"/>
              </w:rPr>
              <w:t xml:space="preserve"> +40 </w:t>
            </w:r>
            <w:r>
              <w:rPr>
                <w:rFonts w:ascii="Calibri" w:hAnsi="Calibri" w:cs="Calibri"/>
              </w:rPr>
              <w:t>при</w:t>
            </w:r>
            <w:r>
              <w:rPr>
                <w:rFonts w:ascii="Arial LatArm" w:hAnsi="Arial LatArm" w:cs="Calibri"/>
              </w:rPr>
              <w:t xml:space="preserve"> </w:t>
            </w:r>
            <w:r>
              <w:rPr>
                <w:rFonts w:ascii="Calibri" w:hAnsi="Calibri" w:cs="Calibri"/>
              </w:rPr>
              <w:t>температуре</w:t>
            </w:r>
            <w:r>
              <w:rPr>
                <w:rFonts w:ascii="Arial LatArm" w:hAnsi="Arial LatArm" w:cs="Calibri"/>
              </w:rPr>
              <w:t xml:space="preserve"> </w:t>
            </w:r>
            <w:r>
              <w:rPr>
                <w:rFonts w:ascii="Calibri" w:hAnsi="Calibri" w:cs="Calibri"/>
              </w:rPr>
              <w:t>окружающей</w:t>
            </w:r>
            <w:r>
              <w:rPr>
                <w:rFonts w:ascii="Arial LatArm" w:hAnsi="Arial LatArm" w:cs="Calibri"/>
              </w:rPr>
              <w:t xml:space="preserve"> </w:t>
            </w:r>
            <w:r>
              <w:rPr>
                <w:rFonts w:ascii="Calibri" w:hAnsi="Calibri" w:cs="Calibri"/>
              </w:rPr>
              <w:t>среды</w:t>
            </w:r>
            <w:r>
              <w:rPr>
                <w:rFonts w:ascii="Arial LatArm" w:hAnsi="Arial LatArm" w:cs="Calibri"/>
              </w:rPr>
              <w:t>.</w:t>
            </w:r>
          </w:p>
        </w:tc>
      </w:tr>
      <w:tr w:rsidR="009F1CC1" w:rsidTr="006235D5">
        <w:trPr>
          <w:trHeight w:val="88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светильнике</w:t>
            </w:r>
            <w:r>
              <w:rPr>
                <w:rFonts w:ascii="Arial LatArm" w:hAnsi="Arial LatArm" w:cs="Calibri"/>
              </w:rPr>
              <w:t xml:space="preserve"> </w:t>
            </w:r>
            <w:r>
              <w:rPr>
                <w:rFonts w:ascii="Calibri" w:hAnsi="Calibri" w:cs="Calibri"/>
              </w:rPr>
              <w:t>лазерной</w:t>
            </w:r>
            <w:r>
              <w:rPr>
                <w:rFonts w:ascii="Arial LatArm" w:hAnsi="Arial LatArm" w:cs="Calibri"/>
              </w:rPr>
              <w:t xml:space="preserve"> </w:t>
            </w:r>
            <w:r>
              <w:rPr>
                <w:rFonts w:ascii="Calibri" w:hAnsi="Calibri" w:cs="Calibri"/>
              </w:rPr>
              <w:t>гравировкой</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w:t>
            </w:r>
            <w:r>
              <w:rPr>
                <w:rFonts w:ascii="Arial LatArm" w:hAnsi="Arial LatArm" w:cs="Calibri"/>
                <w:b/>
                <w:bCs/>
                <w:sz w:val="32"/>
                <w:szCs w:val="32"/>
              </w:rPr>
              <w:t xml:space="preserve">Yerqaghluys </w:t>
            </w:r>
            <w:r>
              <w:rPr>
                <w:rFonts w:ascii="Calibri" w:hAnsi="Calibri" w:cs="Calibri"/>
              </w:rPr>
              <w:t>и</w:t>
            </w:r>
            <w:r>
              <w:rPr>
                <w:rFonts w:ascii="Arial LatArm" w:hAnsi="Arial LatArm" w:cs="Calibri"/>
              </w:rPr>
              <w:t xml:space="preserve"> </w:t>
            </w:r>
            <w:r>
              <w:rPr>
                <w:rFonts w:ascii="Calibri" w:hAnsi="Calibri" w:cs="Calibri"/>
              </w:rPr>
              <w:t>год</w:t>
            </w:r>
            <w:r>
              <w:rPr>
                <w:rFonts w:ascii="Arial LatArm" w:hAnsi="Arial LatArm" w:cs="Calibri"/>
              </w:rPr>
              <w:t xml:space="preserve">  </w:t>
            </w:r>
            <w:r>
              <w:rPr>
                <w:rFonts w:ascii="Calibri" w:hAnsi="Calibri" w:cs="Calibri"/>
              </w:rPr>
              <w:t>производства</w:t>
            </w:r>
            <w:r>
              <w:rPr>
                <w:rFonts w:ascii="Arial LatArm" w:hAnsi="Arial LatArm" w:cs="Calibri"/>
              </w:rPr>
              <w:t>.</w:t>
            </w:r>
          </w:p>
        </w:tc>
      </w:tr>
      <w:tr w:rsidR="009F1CC1"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b/>
                <w:bCs/>
              </w:rPr>
            </w:pPr>
            <w:r>
              <w:rPr>
                <w:rFonts w:ascii="Calibri" w:hAnsi="Calibri" w:cs="Calibri"/>
                <w:b/>
                <w:bCs/>
              </w:rPr>
              <w:t>Гарантийный</w:t>
            </w:r>
            <w:r>
              <w:rPr>
                <w:rFonts w:ascii="Arial LatArm" w:hAnsi="Arial LatArm" w:cs="Calibri"/>
                <w:b/>
                <w:bCs/>
              </w:rPr>
              <w:t xml:space="preserve"> </w:t>
            </w:r>
            <w:r>
              <w:rPr>
                <w:rFonts w:ascii="Calibri" w:hAnsi="Calibri" w:cs="Calibri"/>
                <w:b/>
                <w:bCs/>
              </w:rPr>
              <w:t>срок</w:t>
            </w:r>
            <w:r>
              <w:rPr>
                <w:rFonts w:ascii="Arial LatArm" w:hAnsi="Arial LatArm" w:cs="Calibri"/>
                <w:b/>
                <w:bCs/>
              </w:rPr>
              <w:t xml:space="preserve"> </w:t>
            </w:r>
            <w:r>
              <w:rPr>
                <w:rFonts w:ascii="Calibri" w:hAnsi="Calibri" w:cs="Calibri"/>
                <w:b/>
                <w:bCs/>
              </w:rPr>
              <w:t>не</w:t>
            </w:r>
            <w:r>
              <w:rPr>
                <w:rFonts w:ascii="Arial LatArm" w:hAnsi="Arial LatArm" w:cs="Calibri"/>
                <w:b/>
                <w:bCs/>
              </w:rPr>
              <w:t xml:space="preserve"> </w:t>
            </w:r>
            <w:r>
              <w:rPr>
                <w:rFonts w:ascii="Calibri" w:hAnsi="Calibri" w:cs="Calibri"/>
                <w:b/>
                <w:bCs/>
              </w:rPr>
              <w:t>менее</w:t>
            </w:r>
            <w:r>
              <w:rPr>
                <w:rFonts w:ascii="Arial LatArm" w:hAnsi="Arial LatArm" w:cs="Calibri"/>
                <w:b/>
                <w:bCs/>
              </w:rPr>
              <w:t xml:space="preserve"> 3 </w:t>
            </w:r>
            <w:r>
              <w:rPr>
                <w:rFonts w:ascii="Calibri" w:hAnsi="Calibri" w:cs="Calibri"/>
                <w:b/>
                <w:bCs/>
              </w:rPr>
              <w:t>года</w:t>
            </w:r>
            <w:r>
              <w:rPr>
                <w:rFonts w:ascii="Arial LatArm" w:hAnsi="Arial LatArm" w:cs="Calibri"/>
                <w:b/>
                <w:bCs/>
              </w:rPr>
              <w:t>.</w:t>
            </w:r>
          </w:p>
        </w:tc>
      </w:tr>
      <w:tr w:rsidR="009F1CC1" w:rsidTr="006235D5">
        <w:trPr>
          <w:trHeight w:val="58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F1CC1" w:rsidRDefault="009F1CC1" w:rsidP="009F1CC1">
            <w:pPr>
              <w:rPr>
                <w:rFonts w:ascii="Arial LatArm" w:hAnsi="Arial LatArm" w:cs="Calibri"/>
              </w:rPr>
            </w:pPr>
            <w:r>
              <w:rPr>
                <w:rFonts w:ascii="Calibri" w:hAnsi="Calibri" w:cs="Calibri"/>
              </w:rPr>
              <w:t>Неиспользованный</w:t>
            </w:r>
            <w:r>
              <w:rPr>
                <w:rFonts w:ascii="Arial LatArm" w:hAnsi="Arial LatArm" w:cs="Calibri"/>
              </w:rPr>
              <w:t xml:space="preserve">, </w:t>
            </w:r>
            <w:r>
              <w:rPr>
                <w:rFonts w:ascii="Calibri" w:hAnsi="Calibri" w:cs="Calibri"/>
              </w:rPr>
              <w:t>произведен</w:t>
            </w:r>
            <w:r>
              <w:rPr>
                <w:rFonts w:ascii="Arial LatArm" w:hAnsi="Arial LatArm" w:cs="Calibri"/>
              </w:rPr>
              <w:t xml:space="preserve"> </w:t>
            </w:r>
            <w:r>
              <w:rPr>
                <w:rFonts w:ascii="Calibri" w:hAnsi="Calibri" w:cs="Calibri"/>
              </w:rPr>
              <w:t>в</w:t>
            </w:r>
            <w:r>
              <w:rPr>
                <w:rFonts w:ascii="Arial LatArm" w:hAnsi="Arial LatArm" w:cs="Calibri"/>
              </w:rPr>
              <w:t xml:space="preserve"> 2026 </w:t>
            </w:r>
            <w:r>
              <w:rPr>
                <w:rFonts w:ascii="Calibri" w:hAnsi="Calibri" w:cs="Calibri"/>
              </w:rPr>
              <w:t>году</w:t>
            </w:r>
            <w:r>
              <w:rPr>
                <w:rFonts w:ascii="Arial LatArm" w:hAnsi="Arial LatArm" w:cs="Calibri"/>
              </w:rPr>
              <w:t>.</w:t>
            </w:r>
          </w:p>
        </w:tc>
      </w:tr>
    </w:tbl>
    <w:p w:rsidR="00087AF5" w:rsidRPr="00FC4EB2" w:rsidRDefault="00087AF5" w:rsidP="00087AF5">
      <w:pPr>
        <w:tabs>
          <w:tab w:val="left" w:pos="3990"/>
        </w:tabs>
        <w:spacing w:after="160" w:line="256" w:lineRule="auto"/>
        <w:contextualSpacing/>
        <w:rPr>
          <w:rFonts w:ascii="GHEA Grapalat" w:hAnsi="GHEA Grapalat"/>
          <w:b/>
        </w:rPr>
      </w:pPr>
      <w:r w:rsidRPr="00FC4EB2">
        <w:rPr>
          <w:rFonts w:ascii="GHEA Grapalat" w:hAnsi="GHEA Grapalat"/>
          <w:b/>
        </w:rPr>
        <w:tab/>
      </w:r>
    </w:p>
    <w:p w:rsidR="00087AF5" w:rsidRDefault="00087AF5" w:rsidP="00087AF5">
      <w:pPr>
        <w:tabs>
          <w:tab w:val="left" w:pos="3990"/>
        </w:tabs>
        <w:rPr>
          <w:rFonts w:ascii="GHEA Grapalat" w:hAnsi="GHEA Grapalat"/>
          <w:b/>
          <w:sz w:val="22"/>
        </w:rPr>
      </w:pPr>
    </w:p>
    <w:p w:rsidR="00087AF5" w:rsidRDefault="00087AF5" w:rsidP="00087AF5">
      <w:pPr>
        <w:rPr>
          <w:rFonts w:ascii="GHEA Grapalat" w:hAnsi="GHEA Grapalat"/>
          <w:b/>
          <w:sz w:val="22"/>
          <w:lang w:val="hy-AM"/>
        </w:rPr>
      </w:pPr>
    </w:p>
    <w:p w:rsidR="00087AF5" w:rsidRDefault="00087AF5" w:rsidP="00087AF5">
      <w:pPr>
        <w:rPr>
          <w:rFonts w:ascii="GHEA Grapalat" w:hAnsi="GHEA Grapalat"/>
          <w:b/>
          <w:sz w:val="22"/>
          <w:lang w:val="hy-AM"/>
        </w:rPr>
      </w:pPr>
    </w:p>
    <w:p w:rsidR="009F1CC1" w:rsidRDefault="009F1CC1" w:rsidP="00087AF5">
      <w:pPr>
        <w:rPr>
          <w:rFonts w:ascii="GHEA Grapalat" w:hAnsi="GHEA Grapalat"/>
          <w:b/>
          <w:sz w:val="22"/>
          <w:lang w:val="hy-AM"/>
        </w:rPr>
      </w:pPr>
    </w:p>
    <w:p w:rsidR="009F1CC1" w:rsidRPr="009F1CC1" w:rsidRDefault="009F1CC1" w:rsidP="009F1CC1">
      <w:pPr>
        <w:tabs>
          <w:tab w:val="left" w:pos="3990"/>
        </w:tabs>
        <w:spacing w:after="160" w:line="256" w:lineRule="auto"/>
        <w:ind w:left="360"/>
        <w:contextualSpacing/>
        <w:jc w:val="center"/>
        <w:rPr>
          <w:rFonts w:ascii="GHEA Grapalat" w:hAnsi="GHEA Grapalat"/>
          <w:b/>
        </w:rPr>
      </w:pPr>
      <w:r w:rsidRPr="00EF2481">
        <w:rPr>
          <w:rFonts w:ascii="GHEA Grapalat" w:hAnsi="GHEA Grapalat"/>
          <w:b/>
          <w:sz w:val="22"/>
        </w:rPr>
        <w:lastRenderedPageBreak/>
        <w:t xml:space="preserve">2.  </w:t>
      </w:r>
      <w:r w:rsidR="00087AF5" w:rsidRPr="009F1CC1">
        <w:rPr>
          <w:rFonts w:ascii="GHEA Grapalat" w:hAnsi="GHEA Grapalat"/>
          <w:b/>
          <w:sz w:val="22"/>
        </w:rPr>
        <w:t>2</w:t>
      </w:r>
      <w:r w:rsidR="00087AF5" w:rsidRPr="009F1CC1">
        <w:rPr>
          <w:rFonts w:ascii="GHEA Grapalat" w:hAnsi="GHEA Grapalat"/>
          <w:b/>
        </w:rPr>
        <w:t xml:space="preserve">-й  ЛОТ  </w:t>
      </w:r>
      <w:r w:rsidRPr="009F1CC1">
        <w:rPr>
          <w:rFonts w:ascii="GHEA Grapalat" w:hAnsi="GHEA Grapalat"/>
          <w:b/>
        </w:rPr>
        <w:t>Светильник LED 50Вт  3000 кельвин</w:t>
      </w:r>
    </w:p>
    <w:p w:rsidR="009F1CC1" w:rsidRPr="009F1CC1" w:rsidRDefault="009F1CC1" w:rsidP="009F1CC1">
      <w:pPr>
        <w:tabs>
          <w:tab w:val="left" w:pos="3990"/>
        </w:tabs>
        <w:spacing w:after="160" w:line="256" w:lineRule="auto"/>
        <w:ind w:left="360"/>
        <w:contextualSpacing/>
        <w:jc w:val="center"/>
        <w:rPr>
          <w:rFonts w:ascii="GHEA Grapalat" w:hAnsi="GHEA Grapalat"/>
          <w:b/>
          <w:sz w:val="22"/>
        </w:rPr>
      </w:pPr>
    </w:p>
    <w:tbl>
      <w:tblPr>
        <w:tblW w:w="10060" w:type="dxa"/>
        <w:tblInd w:w="113" w:type="dxa"/>
        <w:tblLook w:val="04A0" w:firstRow="1" w:lastRow="0" w:firstColumn="1" w:lastColumn="0" w:noHBand="0" w:noVBand="1"/>
      </w:tblPr>
      <w:tblGrid>
        <w:gridCol w:w="10060"/>
      </w:tblGrid>
      <w:tr w:rsidR="00087AF5" w:rsidTr="006235D5">
        <w:trPr>
          <w:trHeight w:val="645"/>
        </w:trPr>
        <w:tc>
          <w:tcPr>
            <w:tcW w:w="10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7AF5" w:rsidRDefault="00087AF5" w:rsidP="006235D5">
            <w:pPr>
              <w:jc w:val="center"/>
              <w:rPr>
                <w:rFonts w:ascii="Arial LatArm" w:hAnsi="Arial LatArm" w:cs="Calibri"/>
                <w:b/>
                <w:bCs/>
                <w:sz w:val="28"/>
                <w:szCs w:val="28"/>
              </w:rPr>
            </w:pPr>
            <w:r>
              <w:rPr>
                <w:rFonts w:ascii="Calibri" w:hAnsi="Calibri" w:cs="Calibri"/>
                <w:b/>
                <w:bCs/>
                <w:sz w:val="28"/>
                <w:szCs w:val="28"/>
              </w:rPr>
              <w:t>Техническая</w:t>
            </w:r>
            <w:r>
              <w:rPr>
                <w:rFonts w:ascii="Arial LatArm" w:hAnsi="Arial LatArm" w:cs="Calibri"/>
                <w:b/>
                <w:bCs/>
                <w:sz w:val="28"/>
                <w:szCs w:val="28"/>
              </w:rPr>
              <w:t xml:space="preserve"> </w:t>
            </w:r>
            <w:r>
              <w:rPr>
                <w:rFonts w:ascii="Calibri" w:hAnsi="Calibri" w:cs="Calibri"/>
                <w:b/>
                <w:bCs/>
                <w:sz w:val="28"/>
                <w:szCs w:val="28"/>
              </w:rPr>
              <w:t>характеристика</w:t>
            </w:r>
          </w:p>
        </w:tc>
      </w:tr>
      <w:tr w:rsidR="00934EBA" w:rsidTr="006235D5">
        <w:trPr>
          <w:trHeight w:val="55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Внешний</w:t>
            </w:r>
            <w:r>
              <w:rPr>
                <w:rFonts w:ascii="Arial LatArm" w:hAnsi="Arial LatArm" w:cs="Calibri"/>
              </w:rPr>
              <w:t xml:space="preserve"> </w:t>
            </w:r>
            <w:r>
              <w:rPr>
                <w:rFonts w:ascii="Calibri" w:hAnsi="Calibri" w:cs="Calibri"/>
              </w:rPr>
              <w:t>вид</w:t>
            </w:r>
            <w:r>
              <w:rPr>
                <w:rFonts w:ascii="Arial LatArm" w:hAnsi="Arial LatArm" w:cs="Calibri"/>
              </w:rPr>
              <w:t xml:space="preserve"> </w:t>
            </w:r>
            <w:r>
              <w:rPr>
                <w:rFonts w:ascii="Calibri" w:hAnsi="Calibri" w:cs="Calibri"/>
              </w:rPr>
              <w:t>овальный</w:t>
            </w:r>
            <w:r>
              <w:rPr>
                <w:rFonts w:ascii="Arial LatArm" w:hAnsi="Arial LatArm" w:cs="Calibri"/>
              </w:rPr>
              <w:t xml:space="preserve">, </w:t>
            </w:r>
            <w:r>
              <w:rPr>
                <w:rFonts w:ascii="Calibri" w:hAnsi="Calibri" w:cs="Calibri"/>
              </w:rPr>
              <w:t>эллипсовый</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прямоугольный</w:t>
            </w:r>
          </w:p>
        </w:tc>
      </w:tr>
      <w:tr w:rsidR="00934EBA" w:rsidTr="006235D5">
        <w:trPr>
          <w:trHeight w:val="54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Мощность</w:t>
            </w:r>
            <w:r>
              <w:rPr>
                <w:rFonts w:ascii="Arial LatArm" w:hAnsi="Arial LatArm" w:cs="Calibri"/>
              </w:rPr>
              <w:t xml:space="preserve"> 50 </w:t>
            </w:r>
            <w:r>
              <w:rPr>
                <w:rFonts w:ascii="Calibri" w:hAnsi="Calibri" w:cs="Calibri"/>
              </w:rPr>
              <w:t>Вт</w:t>
            </w:r>
            <w:r>
              <w:rPr>
                <w:rFonts w:ascii="Arial LatArm" w:hAnsi="Arial LatArm" w:cs="Calibri"/>
              </w:rPr>
              <w:t xml:space="preserve">,  </w:t>
            </w:r>
            <w:r>
              <w:rPr>
                <w:rFonts w:ascii="Calibri" w:hAnsi="Calibri" w:cs="Calibri"/>
              </w:rPr>
              <w:t>допустимое</w:t>
            </w:r>
            <w:r>
              <w:rPr>
                <w:rFonts w:ascii="Arial LatArm" w:hAnsi="Arial LatArm" w:cs="Calibri"/>
              </w:rPr>
              <w:t xml:space="preserve"> </w:t>
            </w:r>
            <w:r>
              <w:rPr>
                <w:rFonts w:ascii="Calibri" w:hAnsi="Calibri" w:cs="Calibri"/>
              </w:rPr>
              <w:t>отклонение</w:t>
            </w:r>
            <w:r>
              <w:rPr>
                <w:rFonts w:ascii="Arial LatArm" w:hAnsi="Arial LatArm" w:cs="Calibri"/>
              </w:rPr>
              <w:t xml:space="preserve"> + - 5 %</w:t>
            </w:r>
          </w:p>
        </w:tc>
      </w:tr>
      <w:tr w:rsidR="00934EBA" w:rsidTr="006235D5">
        <w:trPr>
          <w:trHeight w:val="556"/>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Входное</w:t>
            </w:r>
            <w:r>
              <w:rPr>
                <w:rFonts w:ascii="Arial LatArm" w:hAnsi="Arial LatArm" w:cs="Calibri"/>
              </w:rPr>
              <w:t xml:space="preserve"> </w:t>
            </w:r>
            <w:r>
              <w:rPr>
                <w:rFonts w:ascii="Calibri" w:hAnsi="Calibri" w:cs="Calibri"/>
              </w:rPr>
              <w:t>напряжение</w:t>
            </w:r>
            <w:r>
              <w:rPr>
                <w:rFonts w:ascii="Arial LatArm" w:hAnsi="Arial LatArm" w:cs="Calibri"/>
              </w:rPr>
              <w:t xml:space="preserve"> </w:t>
            </w:r>
            <w:r>
              <w:rPr>
                <w:rFonts w:ascii="Calibri" w:hAnsi="Calibri" w:cs="Calibri"/>
              </w:rPr>
              <w:t>питания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200-240 </w:t>
            </w:r>
            <w:r>
              <w:rPr>
                <w:rFonts w:ascii="Calibri" w:hAnsi="Calibri" w:cs="Calibri"/>
              </w:rPr>
              <w:t>вольт</w:t>
            </w:r>
            <w:r>
              <w:rPr>
                <w:rFonts w:ascii="Arial LatArm" w:hAnsi="Arial LatArm" w:cs="Calibri"/>
              </w:rPr>
              <w:t xml:space="preserve"> </w:t>
            </w:r>
          </w:p>
        </w:tc>
      </w:tr>
      <w:tr w:rsidR="00934EBA" w:rsidTr="006235D5">
        <w:trPr>
          <w:trHeight w:val="61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Частота</w:t>
            </w:r>
            <w:r>
              <w:rPr>
                <w:rFonts w:ascii="Arial LatArm" w:hAnsi="Arial LatArm" w:cs="Calibri"/>
              </w:rPr>
              <w:t xml:space="preserve"> 50-60 </w:t>
            </w:r>
            <w:r>
              <w:rPr>
                <w:rFonts w:ascii="Calibri" w:hAnsi="Calibri" w:cs="Calibri"/>
              </w:rPr>
              <w:t>Гц</w:t>
            </w:r>
            <w:r>
              <w:rPr>
                <w:rFonts w:ascii="Arial LatArm" w:hAnsi="Arial LatArm" w:cs="Calibri"/>
              </w:rPr>
              <w:t>,</w:t>
            </w:r>
          </w:p>
        </w:tc>
      </w:tr>
      <w:tr w:rsidR="00934EBA" w:rsidTr="006235D5">
        <w:trPr>
          <w:trHeight w:val="52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Защита</w:t>
            </w:r>
            <w:r>
              <w:rPr>
                <w:rFonts w:ascii="Arial LatArm" w:hAnsi="Arial LatArm" w:cs="Calibri"/>
              </w:rPr>
              <w:t xml:space="preserve"> </w:t>
            </w:r>
            <w:r>
              <w:rPr>
                <w:rFonts w:ascii="Calibri" w:hAnsi="Calibri" w:cs="Calibri"/>
              </w:rPr>
              <w:t>от</w:t>
            </w:r>
            <w:r>
              <w:rPr>
                <w:rFonts w:ascii="Arial LatArm" w:hAnsi="Arial LatArm" w:cs="Calibri"/>
              </w:rPr>
              <w:t xml:space="preserve"> </w:t>
            </w:r>
            <w:r>
              <w:rPr>
                <w:rFonts w:ascii="Calibri" w:hAnsi="Calibri" w:cs="Calibri"/>
              </w:rPr>
              <w:t>внешнего</w:t>
            </w:r>
            <w:r>
              <w:rPr>
                <w:rFonts w:ascii="Arial LatArm" w:hAnsi="Arial LatArm" w:cs="Calibri"/>
              </w:rPr>
              <w:t xml:space="preserve"> </w:t>
            </w:r>
            <w:r>
              <w:rPr>
                <w:rFonts w:ascii="Calibri" w:hAnsi="Calibri" w:cs="Calibri"/>
              </w:rPr>
              <w:t>проникновения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IP 65</w:t>
            </w:r>
          </w:p>
        </w:tc>
      </w:tr>
      <w:tr w:rsidR="00934EBA" w:rsidTr="006235D5">
        <w:trPr>
          <w:trHeight w:val="53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b/>
                <w:bCs/>
              </w:rPr>
            </w:pPr>
            <w:r>
              <w:rPr>
                <w:rFonts w:ascii="Calibri" w:hAnsi="Calibri" w:cs="Calibri"/>
                <w:b/>
                <w:bCs/>
              </w:rPr>
              <w:t>Цветовая</w:t>
            </w:r>
            <w:r>
              <w:rPr>
                <w:rFonts w:ascii="Arial LatArm" w:hAnsi="Arial LatArm" w:cs="Calibri"/>
                <w:b/>
                <w:bCs/>
              </w:rPr>
              <w:t xml:space="preserve"> </w:t>
            </w:r>
            <w:r>
              <w:rPr>
                <w:rFonts w:ascii="Calibri" w:hAnsi="Calibri" w:cs="Calibri"/>
                <w:b/>
                <w:bCs/>
              </w:rPr>
              <w:t>температура</w:t>
            </w:r>
            <w:r>
              <w:rPr>
                <w:rFonts w:ascii="Arial LatArm" w:hAnsi="Arial LatArm" w:cs="Calibri"/>
                <w:b/>
                <w:bCs/>
              </w:rPr>
              <w:t xml:space="preserve"> 3000 </w:t>
            </w:r>
            <w:r>
              <w:rPr>
                <w:rFonts w:ascii="Calibri" w:hAnsi="Calibri" w:cs="Calibri"/>
                <w:b/>
                <w:bCs/>
              </w:rPr>
              <w:t>кельвин</w:t>
            </w:r>
            <w:r>
              <w:rPr>
                <w:rFonts w:ascii="Arial LatArm" w:hAnsi="Arial LatArm" w:cs="Calibri"/>
                <w:b/>
                <w:bCs/>
              </w:rPr>
              <w:t>, + - 5 %</w:t>
            </w:r>
          </w:p>
        </w:tc>
      </w:tr>
      <w:tr w:rsidR="00934EBA" w:rsidTr="006235D5">
        <w:trPr>
          <w:trHeight w:val="404"/>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140 </w:t>
            </w:r>
            <w:r>
              <w:rPr>
                <w:rFonts w:ascii="Calibri" w:hAnsi="Calibri" w:cs="Calibri"/>
              </w:rPr>
              <w:t>люмен</w:t>
            </w:r>
            <w:r>
              <w:rPr>
                <w:rFonts w:ascii="Arial LatArm" w:hAnsi="Arial LatArm" w:cs="Calibri"/>
              </w:rPr>
              <w:t>/</w:t>
            </w:r>
            <w:r>
              <w:rPr>
                <w:rFonts w:ascii="Calibri" w:hAnsi="Calibri" w:cs="Calibri"/>
              </w:rPr>
              <w:t>вт</w:t>
            </w:r>
            <w:r>
              <w:rPr>
                <w:rFonts w:ascii="Arial LatArm" w:hAnsi="Arial LatArm" w:cs="Calibri"/>
              </w:rPr>
              <w:t xml:space="preserve"> </w:t>
            </w:r>
          </w:p>
        </w:tc>
      </w:tr>
      <w:tr w:rsidR="00934EBA"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Коэффициент</w:t>
            </w:r>
            <w:r>
              <w:rPr>
                <w:rFonts w:ascii="Arial LatArm" w:hAnsi="Arial LatArm" w:cs="Calibri"/>
              </w:rPr>
              <w:t xml:space="preserve"> </w:t>
            </w:r>
            <w:r>
              <w:rPr>
                <w:rFonts w:ascii="Calibri" w:hAnsi="Calibri" w:cs="Calibri"/>
              </w:rPr>
              <w:t>цветопередачи</w:t>
            </w:r>
            <w:r>
              <w:rPr>
                <w:rFonts w:ascii="Arial LatArm" w:hAnsi="Arial LatArm" w:cs="Calibri"/>
              </w:rPr>
              <w:t xml:space="preserve"> (Ra, %)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70</w:t>
            </w:r>
          </w:p>
        </w:tc>
      </w:tr>
      <w:tr w:rsidR="00934EBA"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Срок</w:t>
            </w:r>
            <w:r>
              <w:rPr>
                <w:rFonts w:ascii="Arial LatArm" w:hAnsi="Arial LatArm" w:cs="Calibri"/>
              </w:rPr>
              <w:t xml:space="preserve"> </w:t>
            </w:r>
            <w:r>
              <w:rPr>
                <w:rFonts w:ascii="Calibri" w:hAnsi="Calibri" w:cs="Calibri"/>
              </w:rPr>
              <w:t>службы</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50 000 </w:t>
            </w:r>
            <w:r>
              <w:rPr>
                <w:rFonts w:ascii="Calibri" w:hAnsi="Calibri" w:cs="Calibri"/>
              </w:rPr>
              <w:t>часов</w:t>
            </w:r>
          </w:p>
        </w:tc>
      </w:tr>
      <w:tr w:rsidR="00934EBA" w:rsidTr="006235D5">
        <w:trPr>
          <w:trHeight w:val="399"/>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50 </w:t>
            </w:r>
            <w:r>
              <w:rPr>
                <w:rFonts w:ascii="Calibri" w:hAnsi="Calibri" w:cs="Calibri"/>
              </w:rPr>
              <w:t>светодиодов</w:t>
            </w:r>
            <w:r>
              <w:rPr>
                <w:rFonts w:ascii="Arial LatArm" w:hAnsi="Arial LatArm" w:cs="Calibri"/>
              </w:rPr>
              <w:t xml:space="preserve"> </w:t>
            </w:r>
            <w:r>
              <w:rPr>
                <w:rFonts w:ascii="Calibri" w:hAnsi="Calibri" w:cs="Calibri"/>
              </w:rPr>
              <w:t>и</w:t>
            </w:r>
            <w:r>
              <w:rPr>
                <w:rFonts w:ascii="Arial LatArm" w:hAnsi="Arial LatArm" w:cs="Calibri"/>
              </w:rPr>
              <w:t xml:space="preserve"> 50 </w:t>
            </w:r>
            <w:r>
              <w:rPr>
                <w:rFonts w:ascii="Calibri" w:hAnsi="Calibri" w:cs="Calibri"/>
              </w:rPr>
              <w:t>линз</w:t>
            </w:r>
          </w:p>
        </w:tc>
      </w:tr>
      <w:tr w:rsidR="00934EBA" w:rsidTr="006235D5">
        <w:trPr>
          <w:trHeight w:val="547"/>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Корпус</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литого</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дюралюминия</w:t>
            </w:r>
            <w:r>
              <w:rPr>
                <w:rFonts w:ascii="Arial LatArm" w:hAnsi="Arial LatArm" w:cs="Calibri"/>
              </w:rPr>
              <w:t xml:space="preserve">. </w:t>
            </w:r>
            <w:r>
              <w:rPr>
                <w:rFonts w:ascii="Calibri" w:hAnsi="Calibri" w:cs="Calibri"/>
              </w:rPr>
              <w:t>Цвет</w:t>
            </w:r>
            <w:r>
              <w:rPr>
                <w:rFonts w:ascii="Arial LatArm" w:hAnsi="Arial LatArm" w:cs="Calibri"/>
              </w:rPr>
              <w:t xml:space="preserve"> </w:t>
            </w:r>
            <w:r>
              <w:rPr>
                <w:rFonts w:ascii="Calibri" w:hAnsi="Calibri" w:cs="Calibri"/>
              </w:rPr>
              <w:t>корпуса</w:t>
            </w:r>
            <w:r>
              <w:rPr>
                <w:rFonts w:ascii="Arial LatArm" w:hAnsi="Arial LatArm" w:cs="Calibri"/>
              </w:rPr>
              <w:t xml:space="preserve">  </w:t>
            </w:r>
            <w:r>
              <w:rPr>
                <w:rFonts w:ascii="Calibri" w:hAnsi="Calibri" w:cs="Calibri"/>
              </w:rPr>
              <w:t>серый</w:t>
            </w:r>
            <w:r>
              <w:rPr>
                <w:rFonts w:ascii="Arial LatArm" w:hAnsi="Arial LatArm" w:cs="Calibri"/>
              </w:rPr>
              <w:t>.</w:t>
            </w:r>
          </w:p>
        </w:tc>
      </w:tr>
      <w:tr w:rsidR="00934EBA" w:rsidTr="006235D5">
        <w:trPr>
          <w:trHeight w:val="852"/>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Диаметр</w:t>
            </w:r>
            <w:r>
              <w:rPr>
                <w:rFonts w:ascii="Arial LatArm" w:hAnsi="Arial LatArm" w:cs="Calibri"/>
              </w:rPr>
              <w:t xml:space="preserve"> </w:t>
            </w:r>
            <w:r>
              <w:rPr>
                <w:rFonts w:ascii="Calibri" w:hAnsi="Calibri" w:cs="Calibri"/>
              </w:rPr>
              <w:t>монтажной</w:t>
            </w:r>
            <w:r>
              <w:rPr>
                <w:rFonts w:ascii="Arial LatArm" w:hAnsi="Arial LatArm" w:cs="Calibri"/>
              </w:rPr>
              <w:t xml:space="preserve"> </w:t>
            </w:r>
            <w:r>
              <w:rPr>
                <w:rFonts w:ascii="Calibri" w:hAnsi="Calibri" w:cs="Calibri"/>
              </w:rPr>
              <w:t>части</w:t>
            </w:r>
            <w:r>
              <w:rPr>
                <w:rFonts w:ascii="Arial LatArm" w:hAnsi="Arial LatArm" w:cs="Calibri"/>
              </w:rPr>
              <w:t xml:space="preserve"> </w:t>
            </w:r>
            <w:r>
              <w:rPr>
                <w:rFonts w:ascii="Calibri" w:hAnsi="Calibri" w:cs="Calibri"/>
              </w:rPr>
              <w:t>монтажного</w:t>
            </w:r>
            <w:r>
              <w:rPr>
                <w:rFonts w:ascii="Arial LatArm" w:hAnsi="Arial LatArm" w:cs="Calibri"/>
              </w:rPr>
              <w:t xml:space="preserve"> </w:t>
            </w:r>
            <w:r>
              <w:rPr>
                <w:rFonts w:ascii="Calibri" w:hAnsi="Calibri" w:cs="Calibri"/>
              </w:rPr>
              <w:t>отверстия</w:t>
            </w:r>
            <w:r>
              <w:rPr>
                <w:rFonts w:ascii="Arial LatArm" w:hAnsi="Arial LatArm" w:cs="Calibri"/>
              </w:rPr>
              <w:t xml:space="preserve"> 44-52</w:t>
            </w:r>
            <w:r>
              <w:rPr>
                <w:rFonts w:ascii="Calibri" w:hAnsi="Calibri" w:cs="Calibri"/>
              </w:rPr>
              <w:t>мм</w:t>
            </w:r>
            <w:r>
              <w:rPr>
                <w:rFonts w:ascii="Arial LatArm" w:hAnsi="Arial LatArm" w:cs="Calibri"/>
              </w:rPr>
              <w:t xml:space="preserve">, </w:t>
            </w:r>
            <w:r>
              <w:rPr>
                <w:rFonts w:ascii="Calibri" w:hAnsi="Calibri" w:cs="Calibri"/>
              </w:rPr>
              <w:t>монтажная</w:t>
            </w:r>
            <w:r>
              <w:rPr>
                <w:rFonts w:ascii="Arial LatArm" w:hAnsi="Arial LatArm" w:cs="Calibri"/>
              </w:rPr>
              <w:t xml:space="preserve"> </w:t>
            </w:r>
            <w:r>
              <w:rPr>
                <w:rFonts w:ascii="Calibri" w:hAnsi="Calibri" w:cs="Calibri"/>
              </w:rPr>
              <w:t>часть</w:t>
            </w:r>
            <w:r>
              <w:rPr>
                <w:rFonts w:ascii="Arial LatArm" w:hAnsi="Arial LatArm" w:cs="Calibri"/>
              </w:rPr>
              <w:t xml:space="preserve"> </w:t>
            </w:r>
            <w:r>
              <w:rPr>
                <w:rFonts w:ascii="Calibri" w:hAnsi="Calibri" w:cs="Calibri"/>
              </w:rPr>
              <w:t>трубовидная</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w:t>
            </w:r>
            <w:r>
              <w:rPr>
                <w:rFonts w:ascii="Calibri" w:hAnsi="Calibri" w:cs="Calibri"/>
              </w:rPr>
              <w:t>двумя</w:t>
            </w:r>
            <w:r>
              <w:rPr>
                <w:rFonts w:ascii="Arial LatArm" w:hAnsi="Arial LatArm" w:cs="Calibri"/>
              </w:rPr>
              <w:t xml:space="preserve"> </w:t>
            </w:r>
            <w:r>
              <w:rPr>
                <w:rFonts w:ascii="Calibri" w:hAnsi="Calibri" w:cs="Calibri"/>
              </w:rPr>
              <w:t>болтами</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помощью</w:t>
            </w:r>
            <w:r>
              <w:rPr>
                <w:rFonts w:ascii="Arial LatArm" w:hAnsi="Arial LatArm" w:cs="Calibri"/>
              </w:rPr>
              <w:t xml:space="preserve"> </w:t>
            </w:r>
            <w:r>
              <w:rPr>
                <w:rFonts w:ascii="Calibri" w:hAnsi="Calibri" w:cs="Calibri"/>
              </w:rPr>
              <w:t>хомута</w:t>
            </w:r>
            <w:r>
              <w:rPr>
                <w:rFonts w:ascii="Arial LatArm" w:hAnsi="Arial LatArm" w:cs="Calibri"/>
              </w:rPr>
              <w:t>.</w:t>
            </w:r>
          </w:p>
        </w:tc>
      </w:tr>
      <w:tr w:rsidR="00934EBA" w:rsidTr="006235D5">
        <w:trPr>
          <w:trHeight w:val="49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Работа</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-30 </w:t>
            </w:r>
            <w:r>
              <w:rPr>
                <w:rFonts w:ascii="Calibri" w:hAnsi="Calibri" w:cs="Calibri"/>
              </w:rPr>
              <w:t>до</w:t>
            </w:r>
            <w:r>
              <w:rPr>
                <w:rFonts w:ascii="Arial LatArm" w:hAnsi="Arial LatArm" w:cs="Calibri"/>
              </w:rPr>
              <w:t xml:space="preserve"> +40 </w:t>
            </w:r>
            <w:r>
              <w:rPr>
                <w:rFonts w:ascii="Calibri" w:hAnsi="Calibri" w:cs="Calibri"/>
              </w:rPr>
              <w:t>при</w:t>
            </w:r>
            <w:r>
              <w:rPr>
                <w:rFonts w:ascii="Arial LatArm" w:hAnsi="Arial LatArm" w:cs="Calibri"/>
              </w:rPr>
              <w:t xml:space="preserve"> </w:t>
            </w:r>
            <w:r>
              <w:rPr>
                <w:rFonts w:ascii="Calibri" w:hAnsi="Calibri" w:cs="Calibri"/>
              </w:rPr>
              <w:t>температуре</w:t>
            </w:r>
            <w:r>
              <w:rPr>
                <w:rFonts w:ascii="Arial LatArm" w:hAnsi="Arial LatArm" w:cs="Calibri"/>
              </w:rPr>
              <w:t xml:space="preserve"> </w:t>
            </w:r>
            <w:r>
              <w:rPr>
                <w:rFonts w:ascii="Calibri" w:hAnsi="Calibri" w:cs="Calibri"/>
              </w:rPr>
              <w:t>окружающей</w:t>
            </w:r>
            <w:r>
              <w:rPr>
                <w:rFonts w:ascii="Arial LatArm" w:hAnsi="Arial LatArm" w:cs="Calibri"/>
              </w:rPr>
              <w:t xml:space="preserve"> </w:t>
            </w:r>
            <w:r>
              <w:rPr>
                <w:rFonts w:ascii="Calibri" w:hAnsi="Calibri" w:cs="Calibri"/>
              </w:rPr>
              <w:t>среды</w:t>
            </w:r>
            <w:r>
              <w:rPr>
                <w:rFonts w:ascii="Arial LatArm" w:hAnsi="Arial LatArm" w:cs="Calibri"/>
              </w:rPr>
              <w:t>.</w:t>
            </w:r>
          </w:p>
        </w:tc>
      </w:tr>
      <w:tr w:rsidR="00934EBA" w:rsidTr="006235D5">
        <w:trPr>
          <w:trHeight w:val="88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светильнике</w:t>
            </w:r>
            <w:r>
              <w:rPr>
                <w:rFonts w:ascii="Arial LatArm" w:hAnsi="Arial LatArm" w:cs="Calibri"/>
              </w:rPr>
              <w:t xml:space="preserve"> </w:t>
            </w:r>
            <w:r>
              <w:rPr>
                <w:rFonts w:ascii="Calibri" w:hAnsi="Calibri" w:cs="Calibri"/>
              </w:rPr>
              <w:t>лазерной</w:t>
            </w:r>
            <w:r>
              <w:rPr>
                <w:rFonts w:ascii="Arial LatArm" w:hAnsi="Arial LatArm" w:cs="Calibri"/>
              </w:rPr>
              <w:t xml:space="preserve"> </w:t>
            </w:r>
            <w:r>
              <w:rPr>
                <w:rFonts w:ascii="Calibri" w:hAnsi="Calibri" w:cs="Calibri"/>
              </w:rPr>
              <w:t>гравировкой</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w:t>
            </w:r>
            <w:r>
              <w:rPr>
                <w:rFonts w:ascii="Arial LatArm" w:hAnsi="Arial LatArm" w:cs="Calibri"/>
                <w:b/>
                <w:bCs/>
                <w:sz w:val="32"/>
                <w:szCs w:val="32"/>
              </w:rPr>
              <w:t xml:space="preserve">Yerqaghluys </w:t>
            </w:r>
            <w:r>
              <w:rPr>
                <w:rFonts w:ascii="Calibri" w:hAnsi="Calibri" w:cs="Calibri"/>
              </w:rPr>
              <w:t>и</w:t>
            </w:r>
            <w:r>
              <w:rPr>
                <w:rFonts w:ascii="Arial LatArm" w:hAnsi="Arial LatArm" w:cs="Calibri"/>
              </w:rPr>
              <w:t xml:space="preserve"> </w:t>
            </w:r>
            <w:r>
              <w:rPr>
                <w:rFonts w:ascii="Calibri" w:hAnsi="Calibri" w:cs="Calibri"/>
              </w:rPr>
              <w:t>год</w:t>
            </w:r>
            <w:r>
              <w:rPr>
                <w:rFonts w:ascii="Arial LatArm" w:hAnsi="Arial LatArm" w:cs="Calibri"/>
              </w:rPr>
              <w:t xml:space="preserve">  </w:t>
            </w:r>
            <w:r>
              <w:rPr>
                <w:rFonts w:ascii="Calibri" w:hAnsi="Calibri" w:cs="Calibri"/>
              </w:rPr>
              <w:t>производства</w:t>
            </w:r>
            <w:r>
              <w:rPr>
                <w:rFonts w:ascii="Arial LatArm" w:hAnsi="Arial LatArm" w:cs="Calibri"/>
              </w:rPr>
              <w:t>.</w:t>
            </w:r>
          </w:p>
        </w:tc>
      </w:tr>
      <w:tr w:rsidR="00934EBA"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b/>
                <w:bCs/>
              </w:rPr>
            </w:pPr>
            <w:r>
              <w:rPr>
                <w:rFonts w:ascii="Calibri" w:hAnsi="Calibri" w:cs="Calibri"/>
                <w:b/>
                <w:bCs/>
              </w:rPr>
              <w:t>Гарантийный</w:t>
            </w:r>
            <w:r>
              <w:rPr>
                <w:rFonts w:ascii="Arial LatArm" w:hAnsi="Arial LatArm" w:cs="Calibri"/>
                <w:b/>
                <w:bCs/>
              </w:rPr>
              <w:t xml:space="preserve"> </w:t>
            </w:r>
            <w:r>
              <w:rPr>
                <w:rFonts w:ascii="Calibri" w:hAnsi="Calibri" w:cs="Calibri"/>
                <w:b/>
                <w:bCs/>
              </w:rPr>
              <w:t>срок</w:t>
            </w:r>
            <w:r>
              <w:rPr>
                <w:rFonts w:ascii="Arial LatArm" w:hAnsi="Arial LatArm" w:cs="Calibri"/>
                <w:b/>
                <w:bCs/>
              </w:rPr>
              <w:t xml:space="preserve"> </w:t>
            </w:r>
            <w:r>
              <w:rPr>
                <w:rFonts w:ascii="Calibri" w:hAnsi="Calibri" w:cs="Calibri"/>
                <w:b/>
                <w:bCs/>
              </w:rPr>
              <w:t>не</w:t>
            </w:r>
            <w:r>
              <w:rPr>
                <w:rFonts w:ascii="Arial LatArm" w:hAnsi="Arial LatArm" w:cs="Calibri"/>
                <w:b/>
                <w:bCs/>
              </w:rPr>
              <w:t xml:space="preserve"> </w:t>
            </w:r>
            <w:r>
              <w:rPr>
                <w:rFonts w:ascii="Calibri" w:hAnsi="Calibri" w:cs="Calibri"/>
                <w:b/>
                <w:bCs/>
              </w:rPr>
              <w:t>менее</w:t>
            </w:r>
            <w:r>
              <w:rPr>
                <w:rFonts w:ascii="Arial LatArm" w:hAnsi="Arial LatArm" w:cs="Calibri"/>
                <w:b/>
                <w:bCs/>
              </w:rPr>
              <w:t xml:space="preserve"> 3 </w:t>
            </w:r>
            <w:r>
              <w:rPr>
                <w:rFonts w:ascii="Calibri" w:hAnsi="Calibri" w:cs="Calibri"/>
                <w:b/>
                <w:bCs/>
              </w:rPr>
              <w:t>года</w:t>
            </w:r>
            <w:r>
              <w:rPr>
                <w:rFonts w:ascii="Arial LatArm" w:hAnsi="Arial LatArm" w:cs="Calibri"/>
                <w:b/>
                <w:bCs/>
              </w:rPr>
              <w:t>.</w:t>
            </w:r>
          </w:p>
        </w:tc>
      </w:tr>
      <w:tr w:rsidR="00934EBA"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934EBA" w:rsidRDefault="00934EBA" w:rsidP="00934EBA">
            <w:pPr>
              <w:rPr>
                <w:rFonts w:ascii="Arial LatArm" w:hAnsi="Arial LatArm" w:cs="Calibri"/>
              </w:rPr>
            </w:pPr>
            <w:r>
              <w:rPr>
                <w:rFonts w:ascii="Calibri" w:hAnsi="Calibri" w:cs="Calibri"/>
              </w:rPr>
              <w:t>Неиспользованный</w:t>
            </w:r>
            <w:r>
              <w:rPr>
                <w:rFonts w:ascii="Arial LatArm" w:hAnsi="Arial LatArm" w:cs="Calibri"/>
              </w:rPr>
              <w:t xml:space="preserve">, </w:t>
            </w:r>
            <w:r>
              <w:rPr>
                <w:rFonts w:ascii="Calibri" w:hAnsi="Calibri" w:cs="Calibri"/>
              </w:rPr>
              <w:t>произведена</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раньше</w:t>
            </w:r>
            <w:r>
              <w:rPr>
                <w:rFonts w:ascii="Arial LatArm" w:hAnsi="Arial LatArm" w:cs="Calibri"/>
              </w:rPr>
              <w:t xml:space="preserve"> 2025 </w:t>
            </w:r>
            <w:r>
              <w:rPr>
                <w:rFonts w:ascii="Calibri" w:hAnsi="Calibri" w:cs="Calibri"/>
              </w:rPr>
              <w:t>года</w:t>
            </w:r>
            <w:r>
              <w:rPr>
                <w:rFonts w:ascii="Arial LatArm" w:hAnsi="Arial LatArm" w:cs="Calibri"/>
              </w:rPr>
              <w:t>.</w:t>
            </w:r>
          </w:p>
        </w:tc>
      </w:tr>
    </w:tbl>
    <w:p w:rsidR="00087AF5" w:rsidRDefault="00087AF5" w:rsidP="00087AF5">
      <w:pPr>
        <w:rPr>
          <w:rFonts w:ascii="GHEA Grapalat" w:hAnsi="GHEA Grapalat"/>
          <w:b/>
          <w:sz w:val="22"/>
          <w:lang w:val="hy-AM"/>
        </w:rPr>
      </w:pPr>
    </w:p>
    <w:p w:rsidR="00087AF5" w:rsidRDefault="00087AF5"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934EBA" w:rsidRDefault="00934EBA" w:rsidP="00087AF5">
      <w:pPr>
        <w:rPr>
          <w:rFonts w:ascii="GHEA Grapalat" w:hAnsi="GHEA Grapalat"/>
          <w:sz w:val="22"/>
        </w:rPr>
      </w:pPr>
    </w:p>
    <w:p w:rsidR="003E3E53" w:rsidRPr="009F1CC1" w:rsidRDefault="003E3E53" w:rsidP="003E3E53">
      <w:pPr>
        <w:tabs>
          <w:tab w:val="left" w:pos="3990"/>
        </w:tabs>
        <w:spacing w:after="160" w:line="256" w:lineRule="auto"/>
        <w:ind w:left="360"/>
        <w:contextualSpacing/>
        <w:jc w:val="center"/>
        <w:rPr>
          <w:rFonts w:ascii="GHEA Grapalat" w:hAnsi="GHEA Grapalat"/>
          <w:b/>
        </w:rPr>
      </w:pPr>
      <w:r w:rsidRPr="00EF2481">
        <w:rPr>
          <w:rFonts w:ascii="GHEA Grapalat" w:hAnsi="GHEA Grapalat"/>
          <w:b/>
          <w:sz w:val="22"/>
        </w:rPr>
        <w:lastRenderedPageBreak/>
        <w:t>3.  3</w:t>
      </w:r>
      <w:r w:rsidRPr="009F1CC1">
        <w:rPr>
          <w:rFonts w:ascii="GHEA Grapalat" w:hAnsi="GHEA Grapalat"/>
          <w:b/>
        </w:rPr>
        <w:t xml:space="preserve">-й  ЛОТ  Светильник LED </w:t>
      </w:r>
      <w:r w:rsidR="00755EC5" w:rsidRPr="00EF2481">
        <w:rPr>
          <w:rFonts w:ascii="GHEA Grapalat" w:hAnsi="GHEA Grapalat"/>
          <w:b/>
        </w:rPr>
        <w:t>10</w:t>
      </w:r>
      <w:r w:rsidRPr="009F1CC1">
        <w:rPr>
          <w:rFonts w:ascii="GHEA Grapalat" w:hAnsi="GHEA Grapalat"/>
          <w:b/>
        </w:rPr>
        <w:t>0Вт  3000 кельвин</w:t>
      </w:r>
    </w:p>
    <w:p w:rsidR="003E3E53" w:rsidRPr="009F1CC1" w:rsidRDefault="003E3E53" w:rsidP="003E3E53">
      <w:pPr>
        <w:tabs>
          <w:tab w:val="left" w:pos="3990"/>
        </w:tabs>
        <w:spacing w:after="160" w:line="256" w:lineRule="auto"/>
        <w:ind w:left="360"/>
        <w:contextualSpacing/>
        <w:jc w:val="center"/>
        <w:rPr>
          <w:rFonts w:ascii="GHEA Grapalat" w:hAnsi="GHEA Grapalat"/>
          <w:b/>
          <w:sz w:val="22"/>
        </w:rPr>
      </w:pPr>
    </w:p>
    <w:tbl>
      <w:tblPr>
        <w:tblW w:w="10060" w:type="dxa"/>
        <w:tblInd w:w="113" w:type="dxa"/>
        <w:tblLook w:val="04A0" w:firstRow="1" w:lastRow="0" w:firstColumn="1" w:lastColumn="0" w:noHBand="0" w:noVBand="1"/>
      </w:tblPr>
      <w:tblGrid>
        <w:gridCol w:w="10060"/>
      </w:tblGrid>
      <w:tr w:rsidR="003E3E53" w:rsidTr="006235D5">
        <w:trPr>
          <w:trHeight w:val="645"/>
        </w:trPr>
        <w:tc>
          <w:tcPr>
            <w:tcW w:w="10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3E53" w:rsidRDefault="003E3E53" w:rsidP="006235D5">
            <w:pPr>
              <w:jc w:val="center"/>
              <w:rPr>
                <w:rFonts w:ascii="Arial LatArm" w:hAnsi="Arial LatArm" w:cs="Calibri"/>
                <w:b/>
                <w:bCs/>
                <w:sz w:val="28"/>
                <w:szCs w:val="28"/>
              </w:rPr>
            </w:pPr>
            <w:r>
              <w:rPr>
                <w:rFonts w:ascii="Calibri" w:hAnsi="Calibri" w:cs="Calibri"/>
                <w:b/>
                <w:bCs/>
                <w:sz w:val="28"/>
                <w:szCs w:val="28"/>
              </w:rPr>
              <w:t>Техническая</w:t>
            </w:r>
            <w:r>
              <w:rPr>
                <w:rFonts w:ascii="Arial LatArm" w:hAnsi="Arial LatArm" w:cs="Calibri"/>
                <w:b/>
                <w:bCs/>
                <w:sz w:val="28"/>
                <w:szCs w:val="28"/>
              </w:rPr>
              <w:t xml:space="preserve"> </w:t>
            </w:r>
            <w:r>
              <w:rPr>
                <w:rFonts w:ascii="Calibri" w:hAnsi="Calibri" w:cs="Calibri"/>
                <w:b/>
                <w:bCs/>
                <w:sz w:val="28"/>
                <w:szCs w:val="28"/>
              </w:rPr>
              <w:t>характеристика</w:t>
            </w:r>
          </w:p>
        </w:tc>
      </w:tr>
      <w:tr w:rsidR="00755EC5" w:rsidTr="006235D5">
        <w:trPr>
          <w:trHeight w:val="55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Внешний</w:t>
            </w:r>
            <w:r>
              <w:rPr>
                <w:rFonts w:ascii="Arial LatArm" w:hAnsi="Arial LatArm" w:cs="Calibri"/>
              </w:rPr>
              <w:t xml:space="preserve"> </w:t>
            </w:r>
            <w:r>
              <w:rPr>
                <w:rFonts w:ascii="Calibri" w:hAnsi="Calibri" w:cs="Calibri"/>
              </w:rPr>
              <w:t>вид</w:t>
            </w:r>
            <w:r>
              <w:rPr>
                <w:rFonts w:ascii="Arial LatArm" w:hAnsi="Arial LatArm" w:cs="Calibri"/>
              </w:rPr>
              <w:t xml:space="preserve"> </w:t>
            </w:r>
            <w:r>
              <w:rPr>
                <w:rFonts w:ascii="Calibri" w:hAnsi="Calibri" w:cs="Calibri"/>
              </w:rPr>
              <w:t>овальный</w:t>
            </w:r>
            <w:r>
              <w:rPr>
                <w:rFonts w:ascii="Arial LatArm" w:hAnsi="Arial LatArm" w:cs="Calibri"/>
              </w:rPr>
              <w:t xml:space="preserve">, </w:t>
            </w:r>
            <w:r>
              <w:rPr>
                <w:rFonts w:ascii="Calibri" w:hAnsi="Calibri" w:cs="Calibri"/>
              </w:rPr>
              <w:t>эллипсовый</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прямоугольный</w:t>
            </w:r>
          </w:p>
        </w:tc>
      </w:tr>
      <w:tr w:rsidR="00755EC5" w:rsidTr="006235D5">
        <w:trPr>
          <w:trHeight w:val="54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Мощность</w:t>
            </w:r>
            <w:r>
              <w:rPr>
                <w:rFonts w:ascii="Arial LatArm" w:hAnsi="Arial LatArm" w:cs="Calibri"/>
              </w:rPr>
              <w:t xml:space="preserve"> 100 </w:t>
            </w:r>
            <w:r>
              <w:rPr>
                <w:rFonts w:ascii="Calibri" w:hAnsi="Calibri" w:cs="Calibri"/>
              </w:rPr>
              <w:t>Вт</w:t>
            </w:r>
            <w:r>
              <w:rPr>
                <w:rFonts w:ascii="Arial LatArm" w:hAnsi="Arial LatArm" w:cs="Calibri"/>
              </w:rPr>
              <w:t xml:space="preserve">,  </w:t>
            </w:r>
            <w:r>
              <w:rPr>
                <w:rFonts w:ascii="Calibri" w:hAnsi="Calibri" w:cs="Calibri"/>
              </w:rPr>
              <w:t>допустимое</w:t>
            </w:r>
            <w:r>
              <w:rPr>
                <w:rFonts w:ascii="Arial LatArm" w:hAnsi="Arial LatArm" w:cs="Calibri"/>
              </w:rPr>
              <w:t xml:space="preserve"> </w:t>
            </w:r>
            <w:r>
              <w:rPr>
                <w:rFonts w:ascii="Calibri" w:hAnsi="Calibri" w:cs="Calibri"/>
              </w:rPr>
              <w:t>отклонение</w:t>
            </w:r>
            <w:r>
              <w:rPr>
                <w:rFonts w:ascii="Arial LatArm" w:hAnsi="Arial LatArm" w:cs="Calibri"/>
              </w:rPr>
              <w:t xml:space="preserve"> + - 5 %</w:t>
            </w:r>
          </w:p>
        </w:tc>
      </w:tr>
      <w:tr w:rsidR="00755EC5" w:rsidTr="006235D5">
        <w:trPr>
          <w:trHeight w:val="556"/>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Входное</w:t>
            </w:r>
            <w:r>
              <w:rPr>
                <w:rFonts w:ascii="Arial LatArm" w:hAnsi="Arial LatArm" w:cs="Calibri"/>
              </w:rPr>
              <w:t xml:space="preserve"> </w:t>
            </w:r>
            <w:r>
              <w:rPr>
                <w:rFonts w:ascii="Calibri" w:hAnsi="Calibri" w:cs="Calibri"/>
              </w:rPr>
              <w:t>напряжение</w:t>
            </w:r>
            <w:r>
              <w:rPr>
                <w:rFonts w:ascii="Arial LatArm" w:hAnsi="Arial LatArm" w:cs="Calibri"/>
              </w:rPr>
              <w:t xml:space="preserve"> </w:t>
            </w:r>
            <w:r>
              <w:rPr>
                <w:rFonts w:ascii="Calibri" w:hAnsi="Calibri" w:cs="Calibri"/>
              </w:rPr>
              <w:t>питания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200-240 </w:t>
            </w:r>
            <w:r>
              <w:rPr>
                <w:rFonts w:ascii="Calibri" w:hAnsi="Calibri" w:cs="Calibri"/>
              </w:rPr>
              <w:t>вольт</w:t>
            </w:r>
            <w:r>
              <w:rPr>
                <w:rFonts w:ascii="Arial LatArm" w:hAnsi="Arial LatArm" w:cs="Calibri"/>
              </w:rPr>
              <w:t xml:space="preserve"> </w:t>
            </w:r>
          </w:p>
        </w:tc>
      </w:tr>
      <w:tr w:rsidR="00755EC5" w:rsidTr="006235D5">
        <w:trPr>
          <w:trHeight w:val="61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Частота</w:t>
            </w:r>
            <w:r>
              <w:rPr>
                <w:rFonts w:ascii="Arial LatArm" w:hAnsi="Arial LatArm" w:cs="Calibri"/>
              </w:rPr>
              <w:t xml:space="preserve"> 50-60 </w:t>
            </w:r>
            <w:r>
              <w:rPr>
                <w:rFonts w:ascii="Calibri" w:hAnsi="Calibri" w:cs="Calibri"/>
              </w:rPr>
              <w:t>Гц</w:t>
            </w:r>
            <w:r>
              <w:rPr>
                <w:rFonts w:ascii="Arial LatArm" w:hAnsi="Arial LatArm" w:cs="Calibri"/>
              </w:rPr>
              <w:t>,</w:t>
            </w:r>
          </w:p>
        </w:tc>
      </w:tr>
      <w:tr w:rsidR="00755EC5" w:rsidTr="006235D5">
        <w:trPr>
          <w:trHeight w:val="52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Защита</w:t>
            </w:r>
            <w:r>
              <w:rPr>
                <w:rFonts w:ascii="Arial LatArm" w:hAnsi="Arial LatArm" w:cs="Calibri"/>
              </w:rPr>
              <w:t xml:space="preserve"> </w:t>
            </w:r>
            <w:r>
              <w:rPr>
                <w:rFonts w:ascii="Calibri" w:hAnsi="Calibri" w:cs="Calibri"/>
              </w:rPr>
              <w:t>от</w:t>
            </w:r>
            <w:r>
              <w:rPr>
                <w:rFonts w:ascii="Arial LatArm" w:hAnsi="Arial LatArm" w:cs="Calibri"/>
              </w:rPr>
              <w:t xml:space="preserve"> </w:t>
            </w:r>
            <w:r>
              <w:rPr>
                <w:rFonts w:ascii="Calibri" w:hAnsi="Calibri" w:cs="Calibri"/>
              </w:rPr>
              <w:t>внешнего</w:t>
            </w:r>
            <w:r>
              <w:rPr>
                <w:rFonts w:ascii="Arial LatArm" w:hAnsi="Arial LatArm" w:cs="Calibri"/>
              </w:rPr>
              <w:t xml:space="preserve"> </w:t>
            </w:r>
            <w:r>
              <w:rPr>
                <w:rFonts w:ascii="Calibri" w:hAnsi="Calibri" w:cs="Calibri"/>
              </w:rPr>
              <w:t>проникновения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IP 65</w:t>
            </w:r>
          </w:p>
        </w:tc>
      </w:tr>
      <w:tr w:rsidR="00755EC5" w:rsidTr="006235D5">
        <w:trPr>
          <w:trHeight w:val="53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b/>
                <w:bCs/>
              </w:rPr>
            </w:pPr>
            <w:r>
              <w:rPr>
                <w:rFonts w:ascii="Calibri" w:hAnsi="Calibri" w:cs="Calibri"/>
                <w:b/>
                <w:bCs/>
              </w:rPr>
              <w:t>Цветовая</w:t>
            </w:r>
            <w:r>
              <w:rPr>
                <w:rFonts w:ascii="Arial LatArm" w:hAnsi="Arial LatArm" w:cs="Calibri"/>
                <w:b/>
                <w:bCs/>
              </w:rPr>
              <w:t xml:space="preserve"> </w:t>
            </w:r>
            <w:r>
              <w:rPr>
                <w:rFonts w:ascii="Calibri" w:hAnsi="Calibri" w:cs="Calibri"/>
                <w:b/>
                <w:bCs/>
              </w:rPr>
              <w:t>температура</w:t>
            </w:r>
            <w:r>
              <w:rPr>
                <w:rFonts w:ascii="Arial LatArm" w:hAnsi="Arial LatArm" w:cs="Calibri"/>
                <w:b/>
                <w:bCs/>
              </w:rPr>
              <w:t xml:space="preserve"> 3000 </w:t>
            </w:r>
            <w:r>
              <w:rPr>
                <w:rFonts w:ascii="Calibri" w:hAnsi="Calibri" w:cs="Calibri"/>
                <w:b/>
                <w:bCs/>
              </w:rPr>
              <w:t>кельвин</w:t>
            </w:r>
            <w:r>
              <w:rPr>
                <w:rFonts w:ascii="Arial LatArm" w:hAnsi="Arial LatArm" w:cs="Calibri"/>
                <w:b/>
                <w:bCs/>
              </w:rPr>
              <w:t>, + - 5 %</w:t>
            </w:r>
          </w:p>
        </w:tc>
      </w:tr>
      <w:tr w:rsidR="00755EC5" w:rsidTr="006235D5">
        <w:trPr>
          <w:trHeight w:val="404"/>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140 </w:t>
            </w:r>
            <w:r>
              <w:rPr>
                <w:rFonts w:ascii="Calibri" w:hAnsi="Calibri" w:cs="Calibri"/>
              </w:rPr>
              <w:t>люмен</w:t>
            </w:r>
            <w:r>
              <w:rPr>
                <w:rFonts w:ascii="Arial LatArm" w:hAnsi="Arial LatArm" w:cs="Calibri"/>
              </w:rPr>
              <w:t>/</w:t>
            </w:r>
            <w:r>
              <w:rPr>
                <w:rFonts w:ascii="Calibri" w:hAnsi="Calibri" w:cs="Calibri"/>
              </w:rPr>
              <w:t>вт</w:t>
            </w:r>
            <w:r>
              <w:rPr>
                <w:rFonts w:ascii="Arial LatArm" w:hAnsi="Arial LatArm" w:cs="Calibri"/>
              </w:rPr>
              <w:t xml:space="preserve">  </w:t>
            </w:r>
          </w:p>
        </w:tc>
      </w:tr>
      <w:tr w:rsidR="00755EC5"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Коэффициент</w:t>
            </w:r>
            <w:r>
              <w:rPr>
                <w:rFonts w:ascii="Arial LatArm" w:hAnsi="Arial LatArm" w:cs="Calibri"/>
              </w:rPr>
              <w:t xml:space="preserve"> </w:t>
            </w:r>
            <w:r>
              <w:rPr>
                <w:rFonts w:ascii="Calibri" w:hAnsi="Calibri" w:cs="Calibri"/>
              </w:rPr>
              <w:t>цветопередачи</w:t>
            </w:r>
            <w:r>
              <w:rPr>
                <w:rFonts w:ascii="Arial LatArm" w:hAnsi="Arial LatArm" w:cs="Calibri"/>
              </w:rPr>
              <w:t xml:space="preserve"> (Ra, %)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70</w:t>
            </w:r>
          </w:p>
        </w:tc>
      </w:tr>
      <w:tr w:rsidR="00755EC5"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Срок</w:t>
            </w:r>
            <w:r>
              <w:rPr>
                <w:rFonts w:ascii="Arial LatArm" w:hAnsi="Arial LatArm" w:cs="Calibri"/>
              </w:rPr>
              <w:t xml:space="preserve"> </w:t>
            </w:r>
            <w:r>
              <w:rPr>
                <w:rFonts w:ascii="Calibri" w:hAnsi="Calibri" w:cs="Calibri"/>
              </w:rPr>
              <w:t>службы</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30 000 </w:t>
            </w:r>
            <w:r>
              <w:rPr>
                <w:rFonts w:ascii="Calibri" w:hAnsi="Calibri" w:cs="Calibri"/>
              </w:rPr>
              <w:t>часов</w:t>
            </w:r>
          </w:p>
        </w:tc>
      </w:tr>
      <w:tr w:rsidR="00755EC5" w:rsidTr="006235D5">
        <w:trPr>
          <w:trHeight w:val="399"/>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100 </w:t>
            </w:r>
            <w:r>
              <w:rPr>
                <w:rFonts w:ascii="Calibri" w:hAnsi="Calibri" w:cs="Calibri"/>
              </w:rPr>
              <w:t>светодиодов</w:t>
            </w:r>
            <w:r>
              <w:rPr>
                <w:rFonts w:ascii="Arial LatArm" w:hAnsi="Arial LatArm" w:cs="Calibri"/>
              </w:rPr>
              <w:t xml:space="preserve"> </w:t>
            </w:r>
            <w:r>
              <w:rPr>
                <w:rFonts w:ascii="Calibri" w:hAnsi="Calibri" w:cs="Calibri"/>
              </w:rPr>
              <w:t>и</w:t>
            </w:r>
            <w:r>
              <w:rPr>
                <w:rFonts w:ascii="Arial LatArm" w:hAnsi="Arial LatArm" w:cs="Calibri"/>
              </w:rPr>
              <w:t xml:space="preserve"> 100 </w:t>
            </w:r>
            <w:r>
              <w:rPr>
                <w:rFonts w:ascii="Calibri" w:hAnsi="Calibri" w:cs="Calibri"/>
              </w:rPr>
              <w:t>линз</w:t>
            </w:r>
          </w:p>
        </w:tc>
      </w:tr>
      <w:tr w:rsidR="00755EC5" w:rsidTr="006235D5">
        <w:trPr>
          <w:trHeight w:val="547"/>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Корпус</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литого</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дюралюминия</w:t>
            </w:r>
            <w:r>
              <w:rPr>
                <w:rFonts w:ascii="Arial LatArm" w:hAnsi="Arial LatArm" w:cs="Calibri"/>
              </w:rPr>
              <w:t xml:space="preserve">. </w:t>
            </w:r>
            <w:r>
              <w:rPr>
                <w:rFonts w:ascii="Calibri" w:hAnsi="Calibri" w:cs="Calibri"/>
              </w:rPr>
              <w:t>Цвет</w:t>
            </w:r>
            <w:r>
              <w:rPr>
                <w:rFonts w:ascii="Arial LatArm" w:hAnsi="Arial LatArm" w:cs="Calibri"/>
              </w:rPr>
              <w:t xml:space="preserve"> </w:t>
            </w:r>
            <w:r>
              <w:rPr>
                <w:rFonts w:ascii="Calibri" w:hAnsi="Calibri" w:cs="Calibri"/>
              </w:rPr>
              <w:t>корпуса</w:t>
            </w:r>
            <w:r>
              <w:rPr>
                <w:rFonts w:ascii="Arial LatArm" w:hAnsi="Arial LatArm" w:cs="Calibri"/>
              </w:rPr>
              <w:t xml:space="preserve">  </w:t>
            </w:r>
            <w:r>
              <w:rPr>
                <w:rFonts w:ascii="Calibri" w:hAnsi="Calibri" w:cs="Calibri"/>
              </w:rPr>
              <w:t>серый</w:t>
            </w:r>
            <w:r>
              <w:rPr>
                <w:rFonts w:ascii="Arial LatArm" w:hAnsi="Arial LatArm" w:cs="Calibri"/>
              </w:rPr>
              <w:t>.</w:t>
            </w:r>
          </w:p>
        </w:tc>
      </w:tr>
      <w:tr w:rsidR="00755EC5" w:rsidTr="006235D5">
        <w:trPr>
          <w:trHeight w:val="852"/>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Диаметр</w:t>
            </w:r>
            <w:r>
              <w:rPr>
                <w:rFonts w:ascii="Arial LatArm" w:hAnsi="Arial LatArm" w:cs="Calibri"/>
              </w:rPr>
              <w:t xml:space="preserve"> </w:t>
            </w:r>
            <w:r>
              <w:rPr>
                <w:rFonts w:ascii="Calibri" w:hAnsi="Calibri" w:cs="Calibri"/>
              </w:rPr>
              <w:t>монтажной</w:t>
            </w:r>
            <w:r>
              <w:rPr>
                <w:rFonts w:ascii="Arial LatArm" w:hAnsi="Arial LatArm" w:cs="Calibri"/>
              </w:rPr>
              <w:t xml:space="preserve"> </w:t>
            </w:r>
            <w:r>
              <w:rPr>
                <w:rFonts w:ascii="Calibri" w:hAnsi="Calibri" w:cs="Calibri"/>
              </w:rPr>
              <w:t>части</w:t>
            </w:r>
            <w:r>
              <w:rPr>
                <w:rFonts w:ascii="Arial LatArm" w:hAnsi="Arial LatArm" w:cs="Calibri"/>
              </w:rPr>
              <w:t xml:space="preserve"> </w:t>
            </w:r>
            <w:r>
              <w:rPr>
                <w:rFonts w:ascii="Calibri" w:hAnsi="Calibri" w:cs="Calibri"/>
              </w:rPr>
              <w:t>монтажного</w:t>
            </w:r>
            <w:r>
              <w:rPr>
                <w:rFonts w:ascii="Arial LatArm" w:hAnsi="Arial LatArm" w:cs="Calibri"/>
              </w:rPr>
              <w:t xml:space="preserve"> </w:t>
            </w:r>
            <w:r>
              <w:rPr>
                <w:rFonts w:ascii="Calibri" w:hAnsi="Calibri" w:cs="Calibri"/>
              </w:rPr>
              <w:t>отверстия</w:t>
            </w:r>
            <w:r>
              <w:rPr>
                <w:rFonts w:ascii="Arial LatArm" w:hAnsi="Arial LatArm" w:cs="Calibri"/>
              </w:rPr>
              <w:t xml:space="preserve"> 54-65</w:t>
            </w:r>
            <w:r>
              <w:rPr>
                <w:rFonts w:ascii="Calibri" w:hAnsi="Calibri" w:cs="Calibri"/>
              </w:rPr>
              <w:t>мм</w:t>
            </w:r>
            <w:r>
              <w:rPr>
                <w:rFonts w:ascii="Arial LatArm" w:hAnsi="Arial LatArm" w:cs="Calibri"/>
              </w:rPr>
              <w:t xml:space="preserve">, </w:t>
            </w:r>
            <w:r>
              <w:rPr>
                <w:rFonts w:ascii="Calibri" w:hAnsi="Calibri" w:cs="Calibri"/>
              </w:rPr>
              <w:t>монтажная</w:t>
            </w:r>
            <w:r>
              <w:rPr>
                <w:rFonts w:ascii="Arial LatArm" w:hAnsi="Arial LatArm" w:cs="Calibri"/>
              </w:rPr>
              <w:t xml:space="preserve"> </w:t>
            </w:r>
            <w:r>
              <w:rPr>
                <w:rFonts w:ascii="Calibri" w:hAnsi="Calibri" w:cs="Calibri"/>
              </w:rPr>
              <w:t>часть</w:t>
            </w:r>
            <w:r>
              <w:rPr>
                <w:rFonts w:ascii="Arial LatArm" w:hAnsi="Arial LatArm" w:cs="Calibri"/>
              </w:rPr>
              <w:t xml:space="preserve"> </w:t>
            </w:r>
            <w:r>
              <w:rPr>
                <w:rFonts w:ascii="Calibri" w:hAnsi="Calibri" w:cs="Calibri"/>
              </w:rPr>
              <w:t>трубовидная</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w:t>
            </w:r>
            <w:r>
              <w:rPr>
                <w:rFonts w:ascii="Calibri" w:hAnsi="Calibri" w:cs="Calibri"/>
              </w:rPr>
              <w:t>двумя</w:t>
            </w:r>
            <w:r>
              <w:rPr>
                <w:rFonts w:ascii="Arial LatArm" w:hAnsi="Arial LatArm" w:cs="Calibri"/>
              </w:rPr>
              <w:t xml:space="preserve"> </w:t>
            </w:r>
            <w:r>
              <w:rPr>
                <w:rFonts w:ascii="Calibri" w:hAnsi="Calibri" w:cs="Calibri"/>
              </w:rPr>
              <w:t>болтами</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помощью</w:t>
            </w:r>
            <w:r>
              <w:rPr>
                <w:rFonts w:ascii="Arial LatArm" w:hAnsi="Arial LatArm" w:cs="Calibri"/>
              </w:rPr>
              <w:t xml:space="preserve"> </w:t>
            </w:r>
            <w:r>
              <w:rPr>
                <w:rFonts w:ascii="Calibri" w:hAnsi="Calibri" w:cs="Calibri"/>
              </w:rPr>
              <w:t>хомута</w:t>
            </w:r>
            <w:r>
              <w:rPr>
                <w:rFonts w:ascii="Arial LatArm" w:hAnsi="Arial LatArm" w:cs="Calibri"/>
              </w:rPr>
              <w:t>.</w:t>
            </w:r>
          </w:p>
        </w:tc>
      </w:tr>
      <w:tr w:rsidR="00755EC5" w:rsidTr="006235D5">
        <w:trPr>
          <w:trHeight w:val="49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Работа</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-30 </w:t>
            </w:r>
            <w:r>
              <w:rPr>
                <w:rFonts w:ascii="Calibri" w:hAnsi="Calibri" w:cs="Calibri"/>
              </w:rPr>
              <w:t>до</w:t>
            </w:r>
            <w:r>
              <w:rPr>
                <w:rFonts w:ascii="Arial LatArm" w:hAnsi="Arial LatArm" w:cs="Calibri"/>
              </w:rPr>
              <w:t xml:space="preserve"> +40 </w:t>
            </w:r>
            <w:r>
              <w:rPr>
                <w:rFonts w:ascii="Calibri" w:hAnsi="Calibri" w:cs="Calibri"/>
              </w:rPr>
              <w:t>при</w:t>
            </w:r>
            <w:r>
              <w:rPr>
                <w:rFonts w:ascii="Arial LatArm" w:hAnsi="Arial LatArm" w:cs="Calibri"/>
              </w:rPr>
              <w:t xml:space="preserve"> </w:t>
            </w:r>
            <w:r>
              <w:rPr>
                <w:rFonts w:ascii="Calibri" w:hAnsi="Calibri" w:cs="Calibri"/>
              </w:rPr>
              <w:t>температуре</w:t>
            </w:r>
            <w:r>
              <w:rPr>
                <w:rFonts w:ascii="Arial LatArm" w:hAnsi="Arial LatArm" w:cs="Calibri"/>
              </w:rPr>
              <w:t xml:space="preserve"> </w:t>
            </w:r>
            <w:r>
              <w:rPr>
                <w:rFonts w:ascii="Calibri" w:hAnsi="Calibri" w:cs="Calibri"/>
              </w:rPr>
              <w:t>окружающей</w:t>
            </w:r>
            <w:r>
              <w:rPr>
                <w:rFonts w:ascii="Arial LatArm" w:hAnsi="Arial LatArm" w:cs="Calibri"/>
              </w:rPr>
              <w:t xml:space="preserve"> </w:t>
            </w:r>
            <w:r>
              <w:rPr>
                <w:rFonts w:ascii="Calibri" w:hAnsi="Calibri" w:cs="Calibri"/>
              </w:rPr>
              <w:t>среды</w:t>
            </w:r>
            <w:r>
              <w:rPr>
                <w:rFonts w:ascii="Arial LatArm" w:hAnsi="Arial LatArm" w:cs="Calibri"/>
              </w:rPr>
              <w:t>.</w:t>
            </w:r>
          </w:p>
        </w:tc>
      </w:tr>
      <w:tr w:rsidR="00755EC5" w:rsidTr="006235D5">
        <w:trPr>
          <w:trHeight w:val="88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светильнике</w:t>
            </w:r>
            <w:r>
              <w:rPr>
                <w:rFonts w:ascii="Arial LatArm" w:hAnsi="Arial LatArm" w:cs="Calibri"/>
              </w:rPr>
              <w:t xml:space="preserve"> </w:t>
            </w:r>
            <w:r>
              <w:rPr>
                <w:rFonts w:ascii="Calibri" w:hAnsi="Calibri" w:cs="Calibri"/>
              </w:rPr>
              <w:t>лазерной</w:t>
            </w:r>
            <w:r>
              <w:rPr>
                <w:rFonts w:ascii="Arial LatArm" w:hAnsi="Arial LatArm" w:cs="Calibri"/>
              </w:rPr>
              <w:t xml:space="preserve"> </w:t>
            </w:r>
            <w:r>
              <w:rPr>
                <w:rFonts w:ascii="Calibri" w:hAnsi="Calibri" w:cs="Calibri"/>
              </w:rPr>
              <w:t>гравировкой</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w:t>
            </w:r>
            <w:r>
              <w:rPr>
                <w:rFonts w:ascii="Arial LatArm" w:hAnsi="Arial LatArm" w:cs="Calibri"/>
                <w:b/>
                <w:bCs/>
                <w:sz w:val="32"/>
                <w:szCs w:val="32"/>
              </w:rPr>
              <w:t xml:space="preserve">Yerqaghluys </w:t>
            </w:r>
            <w:r>
              <w:rPr>
                <w:rFonts w:ascii="Calibri" w:hAnsi="Calibri" w:cs="Calibri"/>
              </w:rPr>
              <w:t>и</w:t>
            </w:r>
            <w:r>
              <w:rPr>
                <w:rFonts w:ascii="Arial LatArm" w:hAnsi="Arial LatArm" w:cs="Calibri"/>
              </w:rPr>
              <w:t xml:space="preserve"> </w:t>
            </w:r>
            <w:r>
              <w:rPr>
                <w:rFonts w:ascii="Calibri" w:hAnsi="Calibri" w:cs="Calibri"/>
              </w:rPr>
              <w:t>год</w:t>
            </w:r>
            <w:r>
              <w:rPr>
                <w:rFonts w:ascii="Arial LatArm" w:hAnsi="Arial LatArm" w:cs="Calibri"/>
              </w:rPr>
              <w:t xml:space="preserve">  </w:t>
            </w:r>
            <w:r>
              <w:rPr>
                <w:rFonts w:ascii="Calibri" w:hAnsi="Calibri" w:cs="Calibri"/>
              </w:rPr>
              <w:t>производства</w:t>
            </w:r>
            <w:r>
              <w:rPr>
                <w:rFonts w:ascii="Arial LatArm" w:hAnsi="Arial LatArm" w:cs="Calibri"/>
              </w:rPr>
              <w:t>.</w:t>
            </w:r>
          </w:p>
        </w:tc>
      </w:tr>
      <w:tr w:rsidR="00755EC5"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b/>
                <w:bCs/>
              </w:rPr>
            </w:pPr>
            <w:r>
              <w:rPr>
                <w:rFonts w:ascii="Calibri" w:hAnsi="Calibri" w:cs="Calibri"/>
                <w:b/>
                <w:bCs/>
              </w:rPr>
              <w:t>Гарантийный</w:t>
            </w:r>
            <w:r>
              <w:rPr>
                <w:rFonts w:ascii="Arial LatArm" w:hAnsi="Arial LatArm" w:cs="Calibri"/>
                <w:b/>
                <w:bCs/>
              </w:rPr>
              <w:t xml:space="preserve"> </w:t>
            </w:r>
            <w:r>
              <w:rPr>
                <w:rFonts w:ascii="Calibri" w:hAnsi="Calibri" w:cs="Calibri"/>
                <w:b/>
                <w:bCs/>
              </w:rPr>
              <w:t>срок</w:t>
            </w:r>
            <w:r>
              <w:rPr>
                <w:rFonts w:ascii="Arial LatArm" w:hAnsi="Arial LatArm" w:cs="Calibri"/>
                <w:b/>
                <w:bCs/>
              </w:rPr>
              <w:t xml:space="preserve"> </w:t>
            </w:r>
            <w:r>
              <w:rPr>
                <w:rFonts w:ascii="Calibri" w:hAnsi="Calibri" w:cs="Calibri"/>
                <w:b/>
                <w:bCs/>
              </w:rPr>
              <w:t>не</w:t>
            </w:r>
            <w:r>
              <w:rPr>
                <w:rFonts w:ascii="Arial LatArm" w:hAnsi="Arial LatArm" w:cs="Calibri"/>
                <w:b/>
                <w:bCs/>
              </w:rPr>
              <w:t xml:space="preserve"> </w:t>
            </w:r>
            <w:r>
              <w:rPr>
                <w:rFonts w:ascii="Calibri" w:hAnsi="Calibri" w:cs="Calibri"/>
                <w:b/>
                <w:bCs/>
              </w:rPr>
              <w:t>менее</w:t>
            </w:r>
            <w:r>
              <w:rPr>
                <w:rFonts w:ascii="Arial LatArm" w:hAnsi="Arial LatArm" w:cs="Calibri"/>
                <w:b/>
                <w:bCs/>
              </w:rPr>
              <w:t xml:space="preserve"> 3 </w:t>
            </w:r>
            <w:r>
              <w:rPr>
                <w:rFonts w:ascii="Calibri" w:hAnsi="Calibri" w:cs="Calibri"/>
                <w:b/>
                <w:bCs/>
              </w:rPr>
              <w:t>года</w:t>
            </w:r>
            <w:r>
              <w:rPr>
                <w:rFonts w:ascii="Arial LatArm" w:hAnsi="Arial LatArm" w:cs="Calibri"/>
                <w:b/>
                <w:bCs/>
              </w:rPr>
              <w:t>.</w:t>
            </w:r>
          </w:p>
        </w:tc>
      </w:tr>
      <w:tr w:rsidR="00755EC5"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Неиспользованный</w:t>
            </w:r>
            <w:r>
              <w:rPr>
                <w:rFonts w:ascii="Arial LatArm" w:hAnsi="Arial LatArm" w:cs="Calibri"/>
              </w:rPr>
              <w:t xml:space="preserve">, </w:t>
            </w:r>
            <w:r>
              <w:rPr>
                <w:rFonts w:ascii="Calibri" w:hAnsi="Calibri" w:cs="Calibri"/>
              </w:rPr>
              <w:t>произведен</w:t>
            </w:r>
            <w:r>
              <w:rPr>
                <w:rFonts w:ascii="Arial LatArm" w:hAnsi="Arial LatArm" w:cs="Calibri"/>
              </w:rPr>
              <w:t xml:space="preserve"> </w:t>
            </w:r>
            <w:r>
              <w:rPr>
                <w:rFonts w:ascii="Calibri" w:hAnsi="Calibri" w:cs="Calibri"/>
              </w:rPr>
              <w:t>в</w:t>
            </w:r>
            <w:r>
              <w:rPr>
                <w:rFonts w:ascii="Arial LatArm" w:hAnsi="Arial LatArm" w:cs="Calibri"/>
              </w:rPr>
              <w:t xml:space="preserve"> 2026 </w:t>
            </w:r>
            <w:r>
              <w:rPr>
                <w:rFonts w:ascii="Calibri" w:hAnsi="Calibri" w:cs="Calibri"/>
              </w:rPr>
              <w:t>году</w:t>
            </w:r>
            <w:r>
              <w:rPr>
                <w:rFonts w:ascii="Arial LatArm" w:hAnsi="Arial LatArm" w:cs="Calibri"/>
              </w:rPr>
              <w:t>.</w:t>
            </w:r>
          </w:p>
        </w:tc>
      </w:tr>
    </w:tbl>
    <w:p w:rsidR="003E3E53" w:rsidRDefault="003E3E53" w:rsidP="003E3E53">
      <w:pPr>
        <w:rPr>
          <w:rFonts w:ascii="GHEA Grapalat" w:hAnsi="GHEA Grapalat"/>
          <w:b/>
          <w:sz w:val="22"/>
          <w:lang w:val="hy-AM"/>
        </w:rPr>
      </w:pPr>
    </w:p>
    <w:p w:rsidR="003E3E53" w:rsidRDefault="003E3E53" w:rsidP="003E3E53">
      <w:pPr>
        <w:rPr>
          <w:rFonts w:ascii="GHEA Grapalat" w:hAnsi="GHEA Grapalat"/>
          <w:sz w:val="22"/>
        </w:rPr>
      </w:pPr>
    </w:p>
    <w:p w:rsidR="003E3E53" w:rsidRDefault="003E3E53" w:rsidP="003E3E53">
      <w:pPr>
        <w:rPr>
          <w:rFonts w:ascii="GHEA Grapalat" w:hAnsi="GHEA Grapalat"/>
          <w:sz w:val="22"/>
        </w:rPr>
      </w:pPr>
    </w:p>
    <w:p w:rsidR="00934EBA" w:rsidRDefault="00934EBA"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Default="00755EC5" w:rsidP="00087AF5">
      <w:pPr>
        <w:rPr>
          <w:rFonts w:ascii="GHEA Grapalat" w:hAnsi="GHEA Grapalat"/>
          <w:sz w:val="22"/>
        </w:rPr>
      </w:pPr>
    </w:p>
    <w:p w:rsidR="00755EC5" w:rsidRPr="009F1CC1" w:rsidRDefault="00F84CCB" w:rsidP="00755EC5">
      <w:pPr>
        <w:tabs>
          <w:tab w:val="left" w:pos="3990"/>
        </w:tabs>
        <w:spacing w:after="160" w:line="256" w:lineRule="auto"/>
        <w:ind w:left="360"/>
        <w:contextualSpacing/>
        <w:jc w:val="center"/>
        <w:rPr>
          <w:rFonts w:ascii="GHEA Grapalat" w:hAnsi="GHEA Grapalat"/>
          <w:b/>
        </w:rPr>
      </w:pPr>
      <w:r w:rsidRPr="00EF2481">
        <w:rPr>
          <w:rFonts w:ascii="GHEA Grapalat" w:hAnsi="GHEA Grapalat"/>
          <w:b/>
        </w:rPr>
        <w:lastRenderedPageBreak/>
        <w:t xml:space="preserve">4.  4-й </w:t>
      </w:r>
      <w:r w:rsidR="00755EC5" w:rsidRPr="009F1CC1">
        <w:rPr>
          <w:rFonts w:ascii="GHEA Grapalat" w:hAnsi="GHEA Grapalat"/>
          <w:b/>
        </w:rPr>
        <w:t xml:space="preserve">ЛОТ  Светильник LED </w:t>
      </w:r>
      <w:r w:rsidR="00755EC5" w:rsidRPr="00EF2481">
        <w:rPr>
          <w:rFonts w:ascii="GHEA Grapalat" w:hAnsi="GHEA Grapalat"/>
          <w:b/>
        </w:rPr>
        <w:t>15</w:t>
      </w:r>
      <w:r w:rsidR="00755EC5" w:rsidRPr="009F1CC1">
        <w:rPr>
          <w:rFonts w:ascii="GHEA Grapalat" w:hAnsi="GHEA Grapalat"/>
          <w:b/>
        </w:rPr>
        <w:t>0Вт  3000 кельвин</w:t>
      </w:r>
    </w:p>
    <w:p w:rsidR="00755EC5" w:rsidRPr="009F1CC1" w:rsidRDefault="00755EC5" w:rsidP="00755EC5">
      <w:pPr>
        <w:tabs>
          <w:tab w:val="left" w:pos="3990"/>
        </w:tabs>
        <w:spacing w:after="160" w:line="256" w:lineRule="auto"/>
        <w:ind w:left="360"/>
        <w:contextualSpacing/>
        <w:jc w:val="center"/>
        <w:rPr>
          <w:rFonts w:ascii="GHEA Grapalat" w:hAnsi="GHEA Grapalat"/>
          <w:b/>
          <w:sz w:val="22"/>
        </w:rPr>
      </w:pPr>
    </w:p>
    <w:tbl>
      <w:tblPr>
        <w:tblW w:w="10060" w:type="dxa"/>
        <w:tblInd w:w="113" w:type="dxa"/>
        <w:tblLook w:val="04A0" w:firstRow="1" w:lastRow="0" w:firstColumn="1" w:lastColumn="0" w:noHBand="0" w:noVBand="1"/>
      </w:tblPr>
      <w:tblGrid>
        <w:gridCol w:w="10060"/>
      </w:tblGrid>
      <w:tr w:rsidR="00755EC5" w:rsidTr="006235D5">
        <w:trPr>
          <w:trHeight w:val="645"/>
        </w:trPr>
        <w:tc>
          <w:tcPr>
            <w:tcW w:w="10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C5" w:rsidRDefault="00755EC5" w:rsidP="006235D5">
            <w:pPr>
              <w:jc w:val="center"/>
              <w:rPr>
                <w:rFonts w:ascii="Arial LatArm" w:hAnsi="Arial LatArm" w:cs="Calibri"/>
                <w:b/>
                <w:bCs/>
                <w:sz w:val="28"/>
                <w:szCs w:val="28"/>
              </w:rPr>
            </w:pPr>
            <w:r>
              <w:rPr>
                <w:rFonts w:ascii="Calibri" w:hAnsi="Calibri" w:cs="Calibri"/>
                <w:b/>
                <w:bCs/>
                <w:sz w:val="28"/>
                <w:szCs w:val="28"/>
              </w:rPr>
              <w:t>Техническая</w:t>
            </w:r>
            <w:r>
              <w:rPr>
                <w:rFonts w:ascii="Arial LatArm" w:hAnsi="Arial LatArm" w:cs="Calibri"/>
                <w:b/>
                <w:bCs/>
                <w:sz w:val="28"/>
                <w:szCs w:val="28"/>
              </w:rPr>
              <w:t xml:space="preserve"> </w:t>
            </w:r>
            <w:r>
              <w:rPr>
                <w:rFonts w:ascii="Calibri" w:hAnsi="Calibri" w:cs="Calibri"/>
                <w:b/>
                <w:bCs/>
                <w:sz w:val="28"/>
                <w:szCs w:val="28"/>
              </w:rPr>
              <w:t>характеристика</w:t>
            </w:r>
          </w:p>
        </w:tc>
      </w:tr>
      <w:tr w:rsidR="00755EC5" w:rsidTr="006235D5">
        <w:trPr>
          <w:trHeight w:val="55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Внешний</w:t>
            </w:r>
            <w:r>
              <w:rPr>
                <w:rFonts w:ascii="Arial LatArm" w:hAnsi="Arial LatArm" w:cs="Calibri"/>
              </w:rPr>
              <w:t xml:space="preserve"> </w:t>
            </w:r>
            <w:r>
              <w:rPr>
                <w:rFonts w:ascii="Calibri" w:hAnsi="Calibri" w:cs="Calibri"/>
              </w:rPr>
              <w:t>вид</w:t>
            </w:r>
            <w:r>
              <w:rPr>
                <w:rFonts w:ascii="Arial LatArm" w:hAnsi="Arial LatArm" w:cs="Calibri"/>
              </w:rPr>
              <w:t xml:space="preserve"> </w:t>
            </w:r>
            <w:r>
              <w:rPr>
                <w:rFonts w:ascii="Calibri" w:hAnsi="Calibri" w:cs="Calibri"/>
              </w:rPr>
              <w:t>овальный</w:t>
            </w:r>
            <w:r>
              <w:rPr>
                <w:rFonts w:ascii="Arial LatArm" w:hAnsi="Arial LatArm" w:cs="Calibri"/>
              </w:rPr>
              <w:t xml:space="preserve">, </w:t>
            </w:r>
            <w:r>
              <w:rPr>
                <w:rFonts w:ascii="Calibri" w:hAnsi="Calibri" w:cs="Calibri"/>
              </w:rPr>
              <w:t>эллипсовый</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прямоугольный</w:t>
            </w:r>
          </w:p>
        </w:tc>
      </w:tr>
      <w:tr w:rsidR="00755EC5" w:rsidTr="006235D5">
        <w:trPr>
          <w:trHeight w:val="54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Мощность</w:t>
            </w:r>
            <w:r>
              <w:rPr>
                <w:rFonts w:ascii="Arial LatArm" w:hAnsi="Arial LatArm" w:cs="Calibri"/>
              </w:rPr>
              <w:t xml:space="preserve"> 150 </w:t>
            </w:r>
            <w:r>
              <w:rPr>
                <w:rFonts w:ascii="Calibri" w:hAnsi="Calibri" w:cs="Calibri"/>
              </w:rPr>
              <w:t>Вт</w:t>
            </w:r>
            <w:r>
              <w:rPr>
                <w:rFonts w:ascii="Arial LatArm" w:hAnsi="Arial LatArm" w:cs="Calibri"/>
              </w:rPr>
              <w:t xml:space="preserve">,  </w:t>
            </w:r>
            <w:r>
              <w:rPr>
                <w:rFonts w:ascii="Calibri" w:hAnsi="Calibri" w:cs="Calibri"/>
              </w:rPr>
              <w:t>допустимое</w:t>
            </w:r>
            <w:r>
              <w:rPr>
                <w:rFonts w:ascii="Arial LatArm" w:hAnsi="Arial LatArm" w:cs="Calibri"/>
              </w:rPr>
              <w:t xml:space="preserve"> </w:t>
            </w:r>
            <w:r>
              <w:rPr>
                <w:rFonts w:ascii="Calibri" w:hAnsi="Calibri" w:cs="Calibri"/>
              </w:rPr>
              <w:t>отклонение</w:t>
            </w:r>
            <w:r>
              <w:rPr>
                <w:rFonts w:ascii="Arial LatArm" w:hAnsi="Arial LatArm" w:cs="Calibri"/>
              </w:rPr>
              <w:t xml:space="preserve"> + - 5 %</w:t>
            </w:r>
          </w:p>
        </w:tc>
      </w:tr>
      <w:tr w:rsidR="00755EC5" w:rsidTr="006235D5">
        <w:trPr>
          <w:trHeight w:val="556"/>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Входное</w:t>
            </w:r>
            <w:r>
              <w:rPr>
                <w:rFonts w:ascii="Arial LatArm" w:hAnsi="Arial LatArm" w:cs="Calibri"/>
              </w:rPr>
              <w:t xml:space="preserve"> </w:t>
            </w:r>
            <w:r>
              <w:rPr>
                <w:rFonts w:ascii="Calibri" w:hAnsi="Calibri" w:cs="Calibri"/>
              </w:rPr>
              <w:t>напряжение</w:t>
            </w:r>
            <w:r>
              <w:rPr>
                <w:rFonts w:ascii="Arial LatArm" w:hAnsi="Arial LatArm" w:cs="Calibri"/>
              </w:rPr>
              <w:t xml:space="preserve"> </w:t>
            </w:r>
            <w:r>
              <w:rPr>
                <w:rFonts w:ascii="Calibri" w:hAnsi="Calibri" w:cs="Calibri"/>
              </w:rPr>
              <w:t>питания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200-240 </w:t>
            </w:r>
            <w:r>
              <w:rPr>
                <w:rFonts w:ascii="Calibri" w:hAnsi="Calibri" w:cs="Calibri"/>
              </w:rPr>
              <w:t>вольт</w:t>
            </w:r>
            <w:r>
              <w:rPr>
                <w:rFonts w:ascii="Arial LatArm" w:hAnsi="Arial LatArm" w:cs="Calibri"/>
              </w:rPr>
              <w:t xml:space="preserve"> </w:t>
            </w:r>
          </w:p>
        </w:tc>
      </w:tr>
      <w:tr w:rsidR="00755EC5" w:rsidTr="006235D5">
        <w:trPr>
          <w:trHeight w:val="61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Частота</w:t>
            </w:r>
            <w:r>
              <w:rPr>
                <w:rFonts w:ascii="Arial LatArm" w:hAnsi="Arial LatArm" w:cs="Calibri"/>
              </w:rPr>
              <w:t xml:space="preserve"> 50-60 </w:t>
            </w:r>
            <w:r>
              <w:rPr>
                <w:rFonts w:ascii="Calibri" w:hAnsi="Calibri" w:cs="Calibri"/>
              </w:rPr>
              <w:t>Гц</w:t>
            </w:r>
            <w:r>
              <w:rPr>
                <w:rFonts w:ascii="Arial LatArm" w:hAnsi="Arial LatArm" w:cs="Calibri"/>
              </w:rPr>
              <w:t>,</w:t>
            </w:r>
          </w:p>
        </w:tc>
      </w:tr>
      <w:tr w:rsidR="00755EC5" w:rsidTr="006235D5">
        <w:trPr>
          <w:trHeight w:val="52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Защита</w:t>
            </w:r>
            <w:r>
              <w:rPr>
                <w:rFonts w:ascii="Arial LatArm" w:hAnsi="Arial LatArm" w:cs="Calibri"/>
              </w:rPr>
              <w:t xml:space="preserve"> </w:t>
            </w:r>
            <w:r>
              <w:rPr>
                <w:rFonts w:ascii="Calibri" w:hAnsi="Calibri" w:cs="Calibri"/>
              </w:rPr>
              <w:t>от</w:t>
            </w:r>
            <w:r>
              <w:rPr>
                <w:rFonts w:ascii="Arial LatArm" w:hAnsi="Arial LatArm" w:cs="Calibri"/>
              </w:rPr>
              <w:t xml:space="preserve"> </w:t>
            </w:r>
            <w:r>
              <w:rPr>
                <w:rFonts w:ascii="Calibri" w:hAnsi="Calibri" w:cs="Calibri"/>
              </w:rPr>
              <w:t>внешнего</w:t>
            </w:r>
            <w:r>
              <w:rPr>
                <w:rFonts w:ascii="Arial LatArm" w:hAnsi="Arial LatArm" w:cs="Calibri"/>
              </w:rPr>
              <w:t xml:space="preserve"> </w:t>
            </w:r>
            <w:r>
              <w:rPr>
                <w:rFonts w:ascii="Calibri" w:hAnsi="Calibri" w:cs="Calibri"/>
              </w:rPr>
              <w:t>проникновения</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IP 65</w:t>
            </w:r>
          </w:p>
        </w:tc>
      </w:tr>
      <w:tr w:rsidR="00755EC5" w:rsidTr="006235D5">
        <w:trPr>
          <w:trHeight w:val="538"/>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b/>
                <w:bCs/>
              </w:rPr>
            </w:pPr>
            <w:r>
              <w:rPr>
                <w:rFonts w:ascii="Calibri" w:hAnsi="Calibri" w:cs="Calibri"/>
                <w:b/>
                <w:bCs/>
              </w:rPr>
              <w:t>Цветовая</w:t>
            </w:r>
            <w:r>
              <w:rPr>
                <w:rFonts w:ascii="Arial LatArm" w:hAnsi="Arial LatArm" w:cs="Calibri"/>
                <w:b/>
                <w:bCs/>
              </w:rPr>
              <w:t xml:space="preserve"> </w:t>
            </w:r>
            <w:r>
              <w:rPr>
                <w:rFonts w:ascii="Calibri" w:hAnsi="Calibri" w:cs="Calibri"/>
                <w:b/>
                <w:bCs/>
              </w:rPr>
              <w:t>температура</w:t>
            </w:r>
            <w:r>
              <w:rPr>
                <w:rFonts w:ascii="Arial LatArm" w:hAnsi="Arial LatArm" w:cs="Calibri"/>
                <w:b/>
                <w:bCs/>
              </w:rPr>
              <w:t xml:space="preserve"> 3000 </w:t>
            </w:r>
            <w:r>
              <w:rPr>
                <w:rFonts w:ascii="Calibri" w:hAnsi="Calibri" w:cs="Calibri"/>
                <w:b/>
                <w:bCs/>
              </w:rPr>
              <w:t>кельвин</w:t>
            </w:r>
            <w:r>
              <w:rPr>
                <w:rFonts w:ascii="Arial LatArm" w:hAnsi="Arial LatArm" w:cs="Calibri"/>
                <w:b/>
                <w:bCs/>
              </w:rPr>
              <w:t>, + - 5 %</w:t>
            </w:r>
          </w:p>
        </w:tc>
      </w:tr>
      <w:tr w:rsidR="00755EC5" w:rsidTr="006235D5">
        <w:trPr>
          <w:trHeight w:val="404"/>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140 </w:t>
            </w:r>
            <w:r>
              <w:rPr>
                <w:rFonts w:ascii="Calibri" w:hAnsi="Calibri" w:cs="Calibri"/>
              </w:rPr>
              <w:t>люмен</w:t>
            </w:r>
            <w:r>
              <w:rPr>
                <w:rFonts w:ascii="Arial LatArm" w:hAnsi="Arial LatArm" w:cs="Calibri"/>
              </w:rPr>
              <w:t>/</w:t>
            </w:r>
            <w:r>
              <w:rPr>
                <w:rFonts w:ascii="Calibri" w:hAnsi="Calibri" w:cs="Calibri"/>
              </w:rPr>
              <w:t>вт</w:t>
            </w:r>
            <w:r>
              <w:rPr>
                <w:rFonts w:ascii="Arial LatArm" w:hAnsi="Arial LatArm" w:cs="Calibri"/>
              </w:rPr>
              <w:t xml:space="preserve">  </w:t>
            </w:r>
          </w:p>
        </w:tc>
      </w:tr>
      <w:tr w:rsidR="00755EC5"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Коэффициент</w:t>
            </w:r>
            <w:r>
              <w:rPr>
                <w:rFonts w:ascii="Arial LatArm" w:hAnsi="Arial LatArm" w:cs="Calibri"/>
              </w:rPr>
              <w:t xml:space="preserve"> </w:t>
            </w:r>
            <w:r>
              <w:rPr>
                <w:rFonts w:ascii="Calibri" w:hAnsi="Calibri" w:cs="Calibri"/>
              </w:rPr>
              <w:t>цветопередачи</w:t>
            </w:r>
            <w:r>
              <w:rPr>
                <w:rFonts w:ascii="Arial LatArm" w:hAnsi="Arial LatArm" w:cs="Calibri"/>
              </w:rPr>
              <w:t xml:space="preserve"> (Ra, %)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70</w:t>
            </w:r>
          </w:p>
        </w:tc>
      </w:tr>
      <w:tr w:rsidR="00755EC5" w:rsidTr="006235D5">
        <w:trPr>
          <w:trHeight w:val="570"/>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Срок</w:t>
            </w:r>
            <w:r>
              <w:rPr>
                <w:rFonts w:ascii="Arial LatArm" w:hAnsi="Arial LatArm" w:cs="Calibri"/>
              </w:rPr>
              <w:t xml:space="preserve"> </w:t>
            </w:r>
            <w:r>
              <w:rPr>
                <w:rFonts w:ascii="Calibri" w:hAnsi="Calibri" w:cs="Calibri"/>
              </w:rPr>
              <w:t>службы</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50 000 </w:t>
            </w:r>
            <w:r>
              <w:rPr>
                <w:rFonts w:ascii="Calibri" w:hAnsi="Calibri" w:cs="Calibri"/>
              </w:rPr>
              <w:t>часов</w:t>
            </w:r>
          </w:p>
        </w:tc>
      </w:tr>
      <w:tr w:rsidR="00755EC5" w:rsidTr="006235D5">
        <w:trPr>
          <w:trHeight w:val="399"/>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150 </w:t>
            </w:r>
            <w:r>
              <w:rPr>
                <w:rFonts w:ascii="Calibri" w:hAnsi="Calibri" w:cs="Calibri"/>
              </w:rPr>
              <w:t>светодиодов</w:t>
            </w:r>
            <w:r>
              <w:rPr>
                <w:rFonts w:ascii="Arial LatArm" w:hAnsi="Arial LatArm" w:cs="Calibri"/>
              </w:rPr>
              <w:t xml:space="preserve"> </w:t>
            </w:r>
            <w:r>
              <w:rPr>
                <w:rFonts w:ascii="Calibri" w:hAnsi="Calibri" w:cs="Calibri"/>
              </w:rPr>
              <w:t>и</w:t>
            </w:r>
            <w:r>
              <w:rPr>
                <w:rFonts w:ascii="Arial LatArm" w:hAnsi="Arial LatArm" w:cs="Calibri"/>
              </w:rPr>
              <w:t xml:space="preserve"> 150 </w:t>
            </w:r>
            <w:r>
              <w:rPr>
                <w:rFonts w:ascii="Calibri" w:hAnsi="Calibri" w:cs="Calibri"/>
              </w:rPr>
              <w:t>линз</w:t>
            </w:r>
          </w:p>
        </w:tc>
      </w:tr>
      <w:tr w:rsidR="00755EC5" w:rsidTr="006235D5">
        <w:trPr>
          <w:trHeight w:val="547"/>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Корпус</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литого</w:t>
            </w:r>
            <w:r>
              <w:rPr>
                <w:rFonts w:ascii="Arial LatArm" w:hAnsi="Arial LatArm" w:cs="Calibri"/>
              </w:rPr>
              <w:t xml:space="preserve"> </w:t>
            </w:r>
            <w:r>
              <w:rPr>
                <w:rFonts w:ascii="Calibri" w:hAnsi="Calibri" w:cs="Calibri"/>
              </w:rPr>
              <w:t>алюминия</w:t>
            </w:r>
            <w:r>
              <w:rPr>
                <w:rFonts w:ascii="Arial LatArm" w:hAnsi="Arial LatArm" w:cs="Calibri"/>
              </w:rPr>
              <w:t xml:space="preserve"> </w:t>
            </w:r>
            <w:r>
              <w:rPr>
                <w:rFonts w:ascii="Calibri" w:hAnsi="Calibri" w:cs="Calibri"/>
              </w:rPr>
              <w:t>или</w:t>
            </w:r>
            <w:r>
              <w:rPr>
                <w:rFonts w:ascii="Arial LatArm" w:hAnsi="Arial LatArm" w:cs="Calibri"/>
              </w:rPr>
              <w:t xml:space="preserve"> </w:t>
            </w:r>
            <w:r>
              <w:rPr>
                <w:rFonts w:ascii="Calibri" w:hAnsi="Calibri" w:cs="Calibri"/>
              </w:rPr>
              <w:t>дюралюминия</w:t>
            </w:r>
            <w:r>
              <w:rPr>
                <w:rFonts w:ascii="Arial LatArm" w:hAnsi="Arial LatArm" w:cs="Calibri"/>
              </w:rPr>
              <w:t xml:space="preserve">. </w:t>
            </w:r>
            <w:r>
              <w:rPr>
                <w:rFonts w:ascii="Calibri" w:hAnsi="Calibri" w:cs="Calibri"/>
              </w:rPr>
              <w:t>Цвет</w:t>
            </w:r>
            <w:r>
              <w:rPr>
                <w:rFonts w:ascii="Arial LatArm" w:hAnsi="Arial LatArm" w:cs="Calibri"/>
              </w:rPr>
              <w:t xml:space="preserve"> </w:t>
            </w:r>
            <w:r>
              <w:rPr>
                <w:rFonts w:ascii="Calibri" w:hAnsi="Calibri" w:cs="Calibri"/>
              </w:rPr>
              <w:t>корпуса</w:t>
            </w:r>
            <w:r>
              <w:rPr>
                <w:rFonts w:ascii="Arial LatArm" w:hAnsi="Arial LatArm" w:cs="Calibri"/>
              </w:rPr>
              <w:t xml:space="preserve">  </w:t>
            </w:r>
            <w:r>
              <w:rPr>
                <w:rFonts w:ascii="Calibri" w:hAnsi="Calibri" w:cs="Calibri"/>
              </w:rPr>
              <w:t>серый</w:t>
            </w:r>
            <w:r>
              <w:rPr>
                <w:rFonts w:ascii="Arial LatArm" w:hAnsi="Arial LatArm" w:cs="Calibri"/>
              </w:rPr>
              <w:t>.</w:t>
            </w:r>
          </w:p>
        </w:tc>
      </w:tr>
      <w:tr w:rsidR="00755EC5" w:rsidTr="006235D5">
        <w:trPr>
          <w:trHeight w:val="852"/>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Диаметр</w:t>
            </w:r>
            <w:r>
              <w:rPr>
                <w:rFonts w:ascii="Arial LatArm" w:hAnsi="Arial LatArm" w:cs="Calibri"/>
              </w:rPr>
              <w:t xml:space="preserve"> </w:t>
            </w:r>
            <w:r>
              <w:rPr>
                <w:rFonts w:ascii="Calibri" w:hAnsi="Calibri" w:cs="Calibri"/>
              </w:rPr>
              <w:t>монтажной</w:t>
            </w:r>
            <w:r>
              <w:rPr>
                <w:rFonts w:ascii="Arial LatArm" w:hAnsi="Arial LatArm" w:cs="Calibri"/>
              </w:rPr>
              <w:t xml:space="preserve"> </w:t>
            </w:r>
            <w:r>
              <w:rPr>
                <w:rFonts w:ascii="Calibri" w:hAnsi="Calibri" w:cs="Calibri"/>
              </w:rPr>
              <w:t>части</w:t>
            </w:r>
            <w:r>
              <w:rPr>
                <w:rFonts w:ascii="Arial LatArm" w:hAnsi="Arial LatArm" w:cs="Calibri"/>
              </w:rPr>
              <w:t xml:space="preserve"> </w:t>
            </w:r>
            <w:r>
              <w:rPr>
                <w:rFonts w:ascii="Calibri" w:hAnsi="Calibri" w:cs="Calibri"/>
              </w:rPr>
              <w:t>монтажного</w:t>
            </w:r>
            <w:r>
              <w:rPr>
                <w:rFonts w:ascii="Arial LatArm" w:hAnsi="Arial LatArm" w:cs="Calibri"/>
              </w:rPr>
              <w:t xml:space="preserve"> </w:t>
            </w:r>
            <w:r>
              <w:rPr>
                <w:rFonts w:ascii="Calibri" w:hAnsi="Calibri" w:cs="Calibri"/>
              </w:rPr>
              <w:t>отверстия</w:t>
            </w:r>
            <w:r>
              <w:rPr>
                <w:rFonts w:ascii="Arial LatArm" w:hAnsi="Arial LatArm" w:cs="Calibri"/>
              </w:rPr>
              <w:t xml:space="preserve"> 54-65</w:t>
            </w:r>
            <w:r>
              <w:rPr>
                <w:rFonts w:ascii="Calibri" w:hAnsi="Calibri" w:cs="Calibri"/>
              </w:rPr>
              <w:t>мм</w:t>
            </w:r>
            <w:r>
              <w:rPr>
                <w:rFonts w:ascii="Arial LatArm" w:hAnsi="Arial LatArm" w:cs="Calibri"/>
              </w:rPr>
              <w:t xml:space="preserve">, </w:t>
            </w:r>
            <w:r>
              <w:rPr>
                <w:rFonts w:ascii="Calibri" w:hAnsi="Calibri" w:cs="Calibri"/>
              </w:rPr>
              <w:t>монтажная</w:t>
            </w:r>
            <w:r>
              <w:rPr>
                <w:rFonts w:ascii="Arial LatArm" w:hAnsi="Arial LatArm" w:cs="Calibri"/>
              </w:rPr>
              <w:t xml:space="preserve"> </w:t>
            </w:r>
            <w:r>
              <w:rPr>
                <w:rFonts w:ascii="Calibri" w:hAnsi="Calibri" w:cs="Calibri"/>
              </w:rPr>
              <w:t>часть</w:t>
            </w:r>
            <w:r>
              <w:rPr>
                <w:rFonts w:ascii="Arial LatArm" w:hAnsi="Arial LatArm" w:cs="Calibri"/>
              </w:rPr>
              <w:t xml:space="preserve"> </w:t>
            </w:r>
            <w:r>
              <w:rPr>
                <w:rFonts w:ascii="Calibri" w:hAnsi="Calibri" w:cs="Calibri"/>
              </w:rPr>
              <w:t>трубовидная</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w:t>
            </w:r>
            <w:r>
              <w:rPr>
                <w:rFonts w:ascii="Calibri" w:hAnsi="Calibri" w:cs="Calibri"/>
              </w:rPr>
              <w:t>двумя</w:t>
            </w:r>
            <w:r>
              <w:rPr>
                <w:rFonts w:ascii="Arial LatArm" w:hAnsi="Arial LatArm" w:cs="Calibri"/>
              </w:rPr>
              <w:t xml:space="preserve"> </w:t>
            </w:r>
            <w:r>
              <w:rPr>
                <w:rFonts w:ascii="Calibri" w:hAnsi="Calibri" w:cs="Calibri"/>
              </w:rPr>
              <w:t>болтами</w:t>
            </w:r>
            <w:r>
              <w:rPr>
                <w:rFonts w:ascii="Arial LatArm" w:hAnsi="Arial LatArm" w:cs="Calibri"/>
              </w:rPr>
              <w:t xml:space="preserve">. </w:t>
            </w:r>
            <w:r>
              <w:rPr>
                <w:rFonts w:ascii="Calibri" w:hAnsi="Calibri" w:cs="Calibri"/>
              </w:rPr>
              <w:t>Крепление</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помощью</w:t>
            </w:r>
            <w:r>
              <w:rPr>
                <w:rFonts w:ascii="Arial LatArm" w:hAnsi="Arial LatArm" w:cs="Calibri"/>
              </w:rPr>
              <w:t xml:space="preserve"> </w:t>
            </w:r>
            <w:r>
              <w:rPr>
                <w:rFonts w:ascii="Calibri" w:hAnsi="Calibri" w:cs="Calibri"/>
              </w:rPr>
              <w:t>хомута</w:t>
            </w:r>
            <w:r>
              <w:rPr>
                <w:rFonts w:ascii="Arial LatArm" w:hAnsi="Arial LatArm" w:cs="Calibri"/>
              </w:rPr>
              <w:t>.</w:t>
            </w:r>
          </w:p>
        </w:tc>
      </w:tr>
      <w:tr w:rsidR="00755EC5" w:rsidTr="006235D5">
        <w:trPr>
          <w:trHeight w:val="49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Работа</w:t>
            </w:r>
            <w:r>
              <w:rPr>
                <w:rFonts w:ascii="Arial LatArm" w:hAnsi="Arial LatArm" w:cs="Calibri"/>
              </w:rPr>
              <w:t xml:space="preserve"> </w:t>
            </w:r>
            <w:r>
              <w:rPr>
                <w:rFonts w:ascii="Calibri" w:hAnsi="Calibri" w:cs="Calibri"/>
              </w:rPr>
              <w:t>не</w:t>
            </w:r>
            <w:r>
              <w:rPr>
                <w:rFonts w:ascii="Arial LatArm" w:hAnsi="Arial LatArm" w:cs="Calibri"/>
              </w:rPr>
              <w:t xml:space="preserve"> </w:t>
            </w:r>
            <w:r>
              <w:rPr>
                <w:rFonts w:ascii="Calibri" w:hAnsi="Calibri" w:cs="Calibri"/>
              </w:rPr>
              <w:t>менее</w:t>
            </w:r>
            <w:r>
              <w:rPr>
                <w:rFonts w:ascii="Arial LatArm" w:hAnsi="Arial LatArm" w:cs="Calibri"/>
              </w:rPr>
              <w:t xml:space="preserve"> -30 </w:t>
            </w:r>
            <w:r>
              <w:rPr>
                <w:rFonts w:ascii="Calibri" w:hAnsi="Calibri" w:cs="Calibri"/>
              </w:rPr>
              <w:t>до</w:t>
            </w:r>
            <w:r>
              <w:rPr>
                <w:rFonts w:ascii="Arial LatArm" w:hAnsi="Arial LatArm" w:cs="Calibri"/>
              </w:rPr>
              <w:t xml:space="preserve"> +40 </w:t>
            </w:r>
            <w:r>
              <w:rPr>
                <w:rFonts w:ascii="Calibri" w:hAnsi="Calibri" w:cs="Calibri"/>
              </w:rPr>
              <w:t>при</w:t>
            </w:r>
            <w:r>
              <w:rPr>
                <w:rFonts w:ascii="Arial LatArm" w:hAnsi="Arial LatArm" w:cs="Calibri"/>
              </w:rPr>
              <w:t xml:space="preserve"> </w:t>
            </w:r>
            <w:r>
              <w:rPr>
                <w:rFonts w:ascii="Calibri" w:hAnsi="Calibri" w:cs="Calibri"/>
              </w:rPr>
              <w:t>температуре</w:t>
            </w:r>
            <w:r>
              <w:rPr>
                <w:rFonts w:ascii="Arial LatArm" w:hAnsi="Arial LatArm" w:cs="Calibri"/>
              </w:rPr>
              <w:t xml:space="preserve"> </w:t>
            </w:r>
            <w:r>
              <w:rPr>
                <w:rFonts w:ascii="Calibri" w:hAnsi="Calibri" w:cs="Calibri"/>
              </w:rPr>
              <w:t>окружающей</w:t>
            </w:r>
            <w:r>
              <w:rPr>
                <w:rFonts w:ascii="Arial LatArm" w:hAnsi="Arial LatArm" w:cs="Calibri"/>
              </w:rPr>
              <w:t xml:space="preserve"> </w:t>
            </w:r>
            <w:r>
              <w:rPr>
                <w:rFonts w:ascii="Calibri" w:hAnsi="Calibri" w:cs="Calibri"/>
              </w:rPr>
              <w:t>среды</w:t>
            </w:r>
            <w:r>
              <w:rPr>
                <w:rFonts w:ascii="Arial LatArm" w:hAnsi="Arial LatArm" w:cs="Calibri"/>
              </w:rPr>
              <w:t>.</w:t>
            </w:r>
          </w:p>
        </w:tc>
      </w:tr>
      <w:tr w:rsidR="00755EC5" w:rsidTr="006235D5">
        <w:trPr>
          <w:trHeight w:val="88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Arial LatArm" w:hAnsi="Arial LatArm" w:cs="Calibri"/>
              </w:rPr>
              <w:t xml:space="preserve"> </w:t>
            </w:r>
            <w:r>
              <w:rPr>
                <w:rFonts w:ascii="Calibri" w:hAnsi="Calibri" w:cs="Calibri"/>
              </w:rPr>
              <w:t>на</w:t>
            </w:r>
            <w:r>
              <w:rPr>
                <w:rFonts w:ascii="Arial LatArm" w:hAnsi="Arial LatArm" w:cs="Calibri"/>
              </w:rPr>
              <w:t xml:space="preserve"> </w:t>
            </w:r>
            <w:r>
              <w:rPr>
                <w:rFonts w:ascii="Calibri" w:hAnsi="Calibri" w:cs="Calibri"/>
              </w:rPr>
              <w:t>светильнике</w:t>
            </w:r>
            <w:r>
              <w:rPr>
                <w:rFonts w:ascii="Arial LatArm" w:hAnsi="Arial LatArm" w:cs="Calibri"/>
              </w:rPr>
              <w:t xml:space="preserve"> </w:t>
            </w:r>
            <w:r>
              <w:rPr>
                <w:rFonts w:ascii="Calibri" w:hAnsi="Calibri" w:cs="Calibri"/>
              </w:rPr>
              <w:t>лазерной</w:t>
            </w:r>
            <w:r>
              <w:rPr>
                <w:rFonts w:ascii="Arial LatArm" w:hAnsi="Arial LatArm" w:cs="Calibri"/>
              </w:rPr>
              <w:t xml:space="preserve"> </w:t>
            </w:r>
            <w:r>
              <w:rPr>
                <w:rFonts w:ascii="Calibri" w:hAnsi="Calibri" w:cs="Calibri"/>
              </w:rPr>
              <w:t>гравировкой</w:t>
            </w:r>
            <w:r>
              <w:rPr>
                <w:rFonts w:ascii="Arial LatArm" w:hAnsi="Arial LatArm" w:cs="Calibri"/>
              </w:rPr>
              <w:t xml:space="preserve"> </w:t>
            </w:r>
            <w:r>
              <w:rPr>
                <w:rFonts w:ascii="Calibri" w:hAnsi="Calibri" w:cs="Calibri"/>
              </w:rPr>
              <w:t>должно</w:t>
            </w:r>
            <w:r>
              <w:rPr>
                <w:rFonts w:ascii="Arial LatArm" w:hAnsi="Arial LatArm" w:cs="Calibri"/>
              </w:rPr>
              <w:t xml:space="preserve"> </w:t>
            </w:r>
            <w:r>
              <w:rPr>
                <w:rFonts w:ascii="Calibri" w:hAnsi="Calibri" w:cs="Calibri"/>
              </w:rPr>
              <w:t>быть</w:t>
            </w:r>
            <w:r>
              <w:rPr>
                <w:rFonts w:ascii="Arial LatArm" w:hAnsi="Arial LatArm" w:cs="Calibri"/>
              </w:rPr>
              <w:t xml:space="preserve"> </w:t>
            </w:r>
            <w:r>
              <w:rPr>
                <w:rFonts w:ascii="Calibri" w:hAnsi="Calibri" w:cs="Calibri"/>
              </w:rPr>
              <w:t>написано</w:t>
            </w:r>
            <w:r>
              <w:rPr>
                <w:rFonts w:ascii="Arial LatArm" w:hAnsi="Arial LatArm" w:cs="Calibri"/>
              </w:rPr>
              <w:t xml:space="preserve"> </w:t>
            </w:r>
            <w:r>
              <w:rPr>
                <w:rFonts w:ascii="Calibri" w:hAnsi="Calibri" w:cs="Calibri"/>
              </w:rPr>
              <w:t>название</w:t>
            </w:r>
            <w:r>
              <w:rPr>
                <w:rFonts w:ascii="Arial LatArm" w:hAnsi="Arial LatArm" w:cs="Calibri"/>
              </w:rPr>
              <w:t xml:space="preserve">  </w:t>
            </w:r>
            <w:r>
              <w:rPr>
                <w:rFonts w:ascii="Arial LatArm" w:hAnsi="Arial LatArm" w:cs="Calibri"/>
                <w:b/>
                <w:bCs/>
                <w:sz w:val="32"/>
                <w:szCs w:val="32"/>
              </w:rPr>
              <w:t xml:space="preserve">Yerqaghluys </w:t>
            </w:r>
            <w:r>
              <w:rPr>
                <w:rFonts w:ascii="Calibri" w:hAnsi="Calibri" w:cs="Calibri"/>
              </w:rPr>
              <w:t>и</w:t>
            </w:r>
            <w:r>
              <w:rPr>
                <w:rFonts w:ascii="Arial LatArm" w:hAnsi="Arial LatArm" w:cs="Calibri"/>
              </w:rPr>
              <w:t xml:space="preserve"> </w:t>
            </w:r>
            <w:r>
              <w:rPr>
                <w:rFonts w:ascii="Calibri" w:hAnsi="Calibri" w:cs="Calibri"/>
              </w:rPr>
              <w:t>год</w:t>
            </w:r>
            <w:r>
              <w:rPr>
                <w:rFonts w:ascii="Arial LatArm" w:hAnsi="Arial LatArm" w:cs="Calibri"/>
              </w:rPr>
              <w:t xml:space="preserve">  </w:t>
            </w:r>
            <w:r>
              <w:rPr>
                <w:rFonts w:ascii="Calibri" w:hAnsi="Calibri" w:cs="Calibri"/>
              </w:rPr>
              <w:t>производства</w:t>
            </w:r>
            <w:r>
              <w:rPr>
                <w:rFonts w:ascii="Arial LatArm" w:hAnsi="Arial LatArm" w:cs="Calibri"/>
              </w:rPr>
              <w:t>.</w:t>
            </w:r>
          </w:p>
        </w:tc>
      </w:tr>
      <w:tr w:rsidR="00755EC5"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b/>
                <w:bCs/>
              </w:rPr>
            </w:pPr>
            <w:r>
              <w:rPr>
                <w:rFonts w:ascii="Calibri" w:hAnsi="Calibri" w:cs="Calibri"/>
                <w:b/>
                <w:bCs/>
              </w:rPr>
              <w:t>Гарантийный</w:t>
            </w:r>
            <w:r>
              <w:rPr>
                <w:rFonts w:ascii="Arial LatArm" w:hAnsi="Arial LatArm" w:cs="Calibri"/>
                <w:b/>
                <w:bCs/>
              </w:rPr>
              <w:t xml:space="preserve"> </w:t>
            </w:r>
            <w:r>
              <w:rPr>
                <w:rFonts w:ascii="Calibri" w:hAnsi="Calibri" w:cs="Calibri"/>
                <w:b/>
                <w:bCs/>
              </w:rPr>
              <w:t>срок</w:t>
            </w:r>
            <w:r>
              <w:rPr>
                <w:rFonts w:ascii="Arial LatArm" w:hAnsi="Arial LatArm" w:cs="Calibri"/>
                <w:b/>
                <w:bCs/>
              </w:rPr>
              <w:t xml:space="preserve"> </w:t>
            </w:r>
            <w:r>
              <w:rPr>
                <w:rFonts w:ascii="Calibri" w:hAnsi="Calibri" w:cs="Calibri"/>
                <w:b/>
                <w:bCs/>
              </w:rPr>
              <w:t>не</w:t>
            </w:r>
            <w:r>
              <w:rPr>
                <w:rFonts w:ascii="Arial LatArm" w:hAnsi="Arial LatArm" w:cs="Calibri"/>
                <w:b/>
                <w:bCs/>
              </w:rPr>
              <w:t xml:space="preserve"> </w:t>
            </w:r>
            <w:r>
              <w:rPr>
                <w:rFonts w:ascii="Calibri" w:hAnsi="Calibri" w:cs="Calibri"/>
                <w:b/>
                <w:bCs/>
              </w:rPr>
              <w:t>менее</w:t>
            </w:r>
            <w:r>
              <w:rPr>
                <w:rFonts w:ascii="Arial LatArm" w:hAnsi="Arial LatArm" w:cs="Calibri"/>
                <w:b/>
                <w:bCs/>
              </w:rPr>
              <w:t xml:space="preserve"> 3 </w:t>
            </w:r>
            <w:r>
              <w:rPr>
                <w:rFonts w:ascii="Calibri" w:hAnsi="Calibri" w:cs="Calibri"/>
                <w:b/>
                <w:bCs/>
              </w:rPr>
              <w:t>года</w:t>
            </w:r>
            <w:r>
              <w:rPr>
                <w:rFonts w:ascii="Arial LatArm" w:hAnsi="Arial LatArm" w:cs="Calibri"/>
                <w:b/>
                <w:bCs/>
              </w:rPr>
              <w:t>.</w:t>
            </w:r>
          </w:p>
        </w:tc>
      </w:tr>
      <w:tr w:rsidR="00755EC5" w:rsidTr="006235D5">
        <w:trPr>
          <w:trHeight w:val="405"/>
        </w:trPr>
        <w:tc>
          <w:tcPr>
            <w:tcW w:w="10060" w:type="dxa"/>
            <w:tcBorders>
              <w:top w:val="nil"/>
              <w:left w:val="single" w:sz="4" w:space="0" w:color="auto"/>
              <w:bottom w:val="single" w:sz="4" w:space="0" w:color="auto"/>
              <w:right w:val="single" w:sz="4" w:space="0" w:color="auto"/>
            </w:tcBorders>
            <w:shd w:val="clear" w:color="000000" w:fill="FFFFFF"/>
            <w:vAlign w:val="center"/>
            <w:hideMark/>
          </w:tcPr>
          <w:p w:rsidR="00755EC5" w:rsidRDefault="00755EC5" w:rsidP="00755EC5">
            <w:pPr>
              <w:rPr>
                <w:rFonts w:ascii="Arial LatArm" w:hAnsi="Arial LatArm" w:cs="Calibri"/>
              </w:rPr>
            </w:pPr>
            <w:r>
              <w:rPr>
                <w:rFonts w:ascii="Calibri" w:hAnsi="Calibri" w:cs="Calibri"/>
              </w:rPr>
              <w:t>Неиспользованный</w:t>
            </w:r>
            <w:r>
              <w:rPr>
                <w:rFonts w:ascii="Arial LatArm" w:hAnsi="Arial LatArm" w:cs="Calibri"/>
              </w:rPr>
              <w:t xml:space="preserve">, </w:t>
            </w:r>
            <w:r>
              <w:rPr>
                <w:rFonts w:ascii="Calibri" w:hAnsi="Calibri" w:cs="Calibri"/>
              </w:rPr>
              <w:t>произведен</w:t>
            </w:r>
            <w:r>
              <w:rPr>
                <w:rFonts w:ascii="Arial LatArm" w:hAnsi="Arial LatArm" w:cs="Calibri"/>
              </w:rPr>
              <w:t xml:space="preserve"> </w:t>
            </w:r>
            <w:r>
              <w:rPr>
                <w:rFonts w:ascii="Calibri" w:hAnsi="Calibri" w:cs="Calibri"/>
              </w:rPr>
              <w:t>в</w:t>
            </w:r>
            <w:r>
              <w:rPr>
                <w:rFonts w:ascii="Arial LatArm" w:hAnsi="Arial LatArm" w:cs="Calibri"/>
              </w:rPr>
              <w:t xml:space="preserve"> 2026 </w:t>
            </w:r>
            <w:r>
              <w:rPr>
                <w:rFonts w:ascii="Calibri" w:hAnsi="Calibri" w:cs="Calibri"/>
              </w:rPr>
              <w:t>году</w:t>
            </w:r>
            <w:r>
              <w:rPr>
                <w:rFonts w:ascii="Arial LatArm" w:hAnsi="Arial LatArm" w:cs="Calibri"/>
              </w:rPr>
              <w:t>.</w:t>
            </w:r>
          </w:p>
        </w:tc>
      </w:tr>
    </w:tbl>
    <w:p w:rsidR="00755EC5" w:rsidRDefault="00755EC5" w:rsidP="00755EC5">
      <w:pPr>
        <w:rPr>
          <w:rFonts w:ascii="GHEA Grapalat" w:hAnsi="GHEA Grapalat"/>
          <w:b/>
          <w:sz w:val="22"/>
          <w:lang w:val="hy-AM"/>
        </w:rPr>
      </w:pPr>
    </w:p>
    <w:p w:rsidR="00755EC5" w:rsidRDefault="00755EC5" w:rsidP="00755EC5">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087AF5" w:rsidRPr="000D2933" w:rsidTr="006235D5">
        <w:trPr>
          <w:jc w:val="center"/>
        </w:trPr>
        <w:tc>
          <w:tcPr>
            <w:tcW w:w="4536" w:type="dxa"/>
          </w:tcPr>
          <w:p w:rsidR="00087AF5" w:rsidRPr="00DD2B43" w:rsidRDefault="00087AF5" w:rsidP="006235D5">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087AF5" w:rsidRPr="000D2933" w:rsidRDefault="00087AF5" w:rsidP="006235D5">
            <w:pPr>
              <w:widowControl w:val="0"/>
              <w:jc w:val="center"/>
              <w:rPr>
                <w:rFonts w:ascii="GHEA Grapalat" w:hAnsi="GHEA Grapalat"/>
              </w:rPr>
            </w:pPr>
            <w:r w:rsidRPr="000D2933">
              <w:rPr>
                <w:rFonts w:ascii="GHEA Grapalat" w:hAnsi="GHEA Grapalat"/>
              </w:rPr>
              <w:t>__________________________</w:t>
            </w:r>
          </w:p>
          <w:p w:rsidR="00087AF5" w:rsidRPr="000D2933" w:rsidRDefault="00087AF5" w:rsidP="006235D5">
            <w:pPr>
              <w:widowControl w:val="0"/>
              <w:spacing w:after="160" w:line="360" w:lineRule="auto"/>
              <w:jc w:val="center"/>
              <w:rPr>
                <w:rFonts w:ascii="GHEA Grapalat" w:hAnsi="GHEA Grapalat"/>
              </w:rPr>
            </w:pPr>
            <w:r w:rsidRPr="000D2933">
              <w:rPr>
                <w:rFonts w:ascii="GHEA Grapalat" w:hAnsi="GHEA Grapalat"/>
              </w:rPr>
              <w:t>/подпись/</w:t>
            </w:r>
          </w:p>
          <w:p w:rsidR="00087AF5" w:rsidRPr="00DD2B43" w:rsidRDefault="00087AF5" w:rsidP="006235D5">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87AF5" w:rsidRPr="00DD2B43" w:rsidRDefault="00087AF5" w:rsidP="006235D5">
            <w:pPr>
              <w:widowControl w:val="0"/>
              <w:spacing w:after="160" w:line="360" w:lineRule="auto"/>
              <w:jc w:val="center"/>
              <w:rPr>
                <w:rFonts w:ascii="GHEA Grapalat" w:hAnsi="GHEA Grapalat"/>
              </w:rPr>
            </w:pPr>
          </w:p>
        </w:tc>
        <w:tc>
          <w:tcPr>
            <w:tcW w:w="4343" w:type="dxa"/>
          </w:tcPr>
          <w:p w:rsidR="00087AF5" w:rsidRPr="00DD2B43" w:rsidRDefault="00087AF5" w:rsidP="006235D5">
            <w:pPr>
              <w:widowControl w:val="0"/>
              <w:spacing w:after="160" w:line="360" w:lineRule="auto"/>
              <w:jc w:val="center"/>
              <w:rPr>
                <w:rFonts w:ascii="GHEA Grapalat" w:hAnsi="GHEA Grapalat"/>
              </w:rPr>
            </w:pPr>
            <w:r w:rsidRPr="000D2933">
              <w:rPr>
                <w:rFonts w:ascii="GHEA Grapalat" w:hAnsi="GHEA Grapalat"/>
              </w:rPr>
              <w:t>ПОКУПАТЕЛЬ</w:t>
            </w:r>
          </w:p>
          <w:p w:rsidR="00087AF5" w:rsidRPr="000D2933" w:rsidRDefault="00087AF5" w:rsidP="006235D5">
            <w:pPr>
              <w:widowControl w:val="0"/>
              <w:jc w:val="center"/>
              <w:rPr>
                <w:rFonts w:ascii="GHEA Grapalat" w:hAnsi="GHEA Grapalat"/>
              </w:rPr>
            </w:pPr>
            <w:r w:rsidRPr="000D2933">
              <w:rPr>
                <w:rFonts w:ascii="GHEA Grapalat" w:hAnsi="GHEA Grapalat"/>
              </w:rPr>
              <w:t>__________________________</w:t>
            </w:r>
          </w:p>
          <w:p w:rsidR="00087AF5" w:rsidRPr="000D2933" w:rsidRDefault="00087AF5" w:rsidP="006235D5">
            <w:pPr>
              <w:widowControl w:val="0"/>
              <w:spacing w:after="160" w:line="360" w:lineRule="auto"/>
              <w:jc w:val="center"/>
              <w:rPr>
                <w:rFonts w:ascii="GHEA Grapalat" w:hAnsi="GHEA Grapalat"/>
              </w:rPr>
            </w:pPr>
            <w:r w:rsidRPr="000D2933">
              <w:rPr>
                <w:rFonts w:ascii="GHEA Grapalat" w:hAnsi="GHEA Grapalat"/>
              </w:rPr>
              <w:t>/подпись/</w:t>
            </w:r>
          </w:p>
          <w:p w:rsidR="00087AF5" w:rsidRPr="00DD2B43" w:rsidRDefault="00087AF5" w:rsidP="006235D5">
            <w:pPr>
              <w:widowControl w:val="0"/>
              <w:spacing w:after="160" w:line="360" w:lineRule="auto"/>
              <w:jc w:val="center"/>
              <w:rPr>
                <w:rFonts w:ascii="GHEA Grapalat" w:hAnsi="GHEA Grapalat"/>
              </w:rPr>
            </w:pPr>
            <w:r w:rsidRPr="00DD2B43">
              <w:rPr>
                <w:rFonts w:ascii="GHEA Grapalat" w:hAnsi="GHEA Grapalat"/>
              </w:rPr>
              <w:t>М. П.</w:t>
            </w:r>
          </w:p>
        </w:tc>
      </w:tr>
    </w:tbl>
    <w:p w:rsidR="00087AF5" w:rsidRDefault="00087AF5" w:rsidP="00087AF5">
      <w:pPr>
        <w:widowControl w:val="0"/>
        <w:spacing w:after="160" w:line="360" w:lineRule="auto"/>
        <w:jc w:val="right"/>
        <w:rPr>
          <w:rFonts w:ascii="GHEA Grapalat" w:hAnsi="GHEA Grapalat"/>
          <w:i/>
        </w:rPr>
      </w:pPr>
    </w:p>
    <w:p w:rsidR="00087AF5" w:rsidRDefault="00087AF5" w:rsidP="00087AF5">
      <w:pPr>
        <w:widowControl w:val="0"/>
        <w:spacing w:after="160" w:line="360" w:lineRule="auto"/>
        <w:jc w:val="right"/>
        <w:rPr>
          <w:rFonts w:ascii="GHEA Grapalat" w:hAnsi="GHEA Grapalat"/>
          <w:i/>
        </w:rPr>
        <w:sectPr w:rsidR="00087AF5" w:rsidSect="00C56EFA">
          <w:footnotePr>
            <w:pos w:val="beneathText"/>
          </w:footnotePr>
          <w:pgSz w:w="11906" w:h="16838" w:code="9"/>
          <w:pgMar w:top="1418" w:right="1418" w:bottom="851" w:left="902" w:header="561" w:footer="561" w:gutter="0"/>
          <w:cols w:space="720"/>
        </w:sectPr>
      </w:pP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EF2481">
        <w:rPr>
          <w:rFonts w:ascii="GHEA Grapalat" w:hAnsi="GHEA Grapalat"/>
          <w:b/>
        </w:rPr>
        <w:t>6</w:t>
      </w:r>
      <w:r w:rsidRPr="00077CEB">
        <w:rPr>
          <w:rFonts w:ascii="GHEA Grapalat" w:hAnsi="GHEA Grapalat"/>
          <w:b/>
        </w:rPr>
        <w:t>/</w:t>
      </w:r>
      <w:r w:rsidRPr="00EF2481">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087AF5" w:rsidRPr="00016450" w:rsidRDefault="00087AF5" w:rsidP="00087AF5">
      <w:pPr>
        <w:widowControl w:val="0"/>
        <w:spacing w:after="160"/>
        <w:jc w:val="center"/>
        <w:rPr>
          <w:rFonts w:ascii="GHEA Grapalat" w:hAnsi="GHEA Grapalat"/>
        </w:rPr>
      </w:pPr>
      <w:r>
        <w:rPr>
          <w:rFonts w:ascii="GHEA Grapalat" w:hAnsi="GHEA Grapalat"/>
        </w:rPr>
        <w:t>ГРАФИК ОПЛАТЫ</w:t>
      </w:r>
    </w:p>
    <w:p w:rsidR="00087AF5" w:rsidRPr="00016450" w:rsidRDefault="00087AF5" w:rsidP="00087AF5">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2074"/>
        <w:gridCol w:w="3217"/>
        <w:gridCol w:w="1156"/>
      </w:tblGrid>
      <w:tr w:rsidR="00087AF5" w:rsidRPr="00576215" w:rsidTr="006235D5">
        <w:trPr>
          <w:trHeight w:val="456"/>
          <w:jc w:val="center"/>
        </w:trPr>
        <w:tc>
          <w:tcPr>
            <w:tcW w:w="10166" w:type="dxa"/>
            <w:gridSpan w:val="5"/>
            <w:vAlign w:val="center"/>
          </w:tcPr>
          <w:p w:rsidR="00087AF5" w:rsidRPr="001C4292" w:rsidRDefault="00087AF5" w:rsidP="006235D5">
            <w:pPr>
              <w:widowControl w:val="0"/>
              <w:spacing w:after="120"/>
              <w:jc w:val="center"/>
              <w:rPr>
                <w:rFonts w:ascii="GHEA Grapalat" w:hAnsi="GHEA Grapalat"/>
                <w:szCs w:val="20"/>
              </w:rPr>
            </w:pPr>
            <w:r w:rsidRPr="001C4292">
              <w:rPr>
                <w:rFonts w:ascii="GHEA Grapalat" w:hAnsi="GHEA Grapalat"/>
                <w:szCs w:val="20"/>
              </w:rPr>
              <w:t>Товар</w:t>
            </w:r>
          </w:p>
        </w:tc>
      </w:tr>
      <w:tr w:rsidR="00087AF5" w:rsidRPr="00576215" w:rsidTr="00087AF5">
        <w:trPr>
          <w:trHeight w:val="2072"/>
          <w:jc w:val="center"/>
        </w:trPr>
        <w:tc>
          <w:tcPr>
            <w:tcW w:w="1547" w:type="dxa"/>
            <w:vAlign w:val="center"/>
          </w:tcPr>
          <w:p w:rsidR="00087AF5" w:rsidRDefault="00087AF5" w:rsidP="006235D5">
            <w:pPr>
              <w:widowControl w:val="0"/>
              <w:jc w:val="center"/>
              <w:rPr>
                <w:rFonts w:ascii="GHEA Grapalat" w:hAnsi="GHEA Grapalat"/>
                <w:szCs w:val="20"/>
              </w:rPr>
            </w:pPr>
            <w:r w:rsidRPr="00E9005B">
              <w:rPr>
                <w:rFonts w:ascii="GHEA Grapalat" w:hAnsi="GHEA Grapalat"/>
                <w:szCs w:val="20"/>
              </w:rPr>
              <w:t>номер предусмо</w:t>
            </w:r>
          </w:p>
          <w:p w:rsidR="00087AF5" w:rsidRDefault="00087AF5" w:rsidP="006235D5">
            <w:pPr>
              <w:widowControl w:val="0"/>
              <w:jc w:val="center"/>
              <w:rPr>
                <w:rFonts w:ascii="GHEA Grapalat" w:hAnsi="GHEA Grapalat"/>
                <w:szCs w:val="20"/>
              </w:rPr>
            </w:pPr>
            <w:r w:rsidRPr="00E9005B">
              <w:rPr>
                <w:rFonts w:ascii="GHEA Grapalat" w:hAnsi="GHEA Grapalat"/>
                <w:szCs w:val="20"/>
              </w:rPr>
              <w:t>тренного приглаше</w:t>
            </w:r>
          </w:p>
          <w:p w:rsidR="00087AF5" w:rsidRDefault="00087AF5" w:rsidP="006235D5">
            <w:pPr>
              <w:widowControl w:val="0"/>
              <w:jc w:val="center"/>
              <w:rPr>
                <w:rFonts w:ascii="GHEA Grapalat" w:hAnsi="GHEA Grapalat"/>
                <w:szCs w:val="20"/>
              </w:rPr>
            </w:pPr>
            <w:r w:rsidRPr="00E9005B">
              <w:rPr>
                <w:rFonts w:ascii="GHEA Grapalat" w:hAnsi="GHEA Grapalat"/>
                <w:szCs w:val="20"/>
              </w:rPr>
              <w:t xml:space="preserve">нием </w:t>
            </w:r>
          </w:p>
          <w:p w:rsidR="00087AF5" w:rsidRPr="00E9005B" w:rsidRDefault="00087AF5" w:rsidP="006235D5">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087AF5" w:rsidRPr="00E9005B" w:rsidRDefault="00087AF5" w:rsidP="006235D5">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2074" w:type="dxa"/>
            <w:vAlign w:val="center"/>
          </w:tcPr>
          <w:p w:rsidR="00087AF5" w:rsidRPr="00E9005B" w:rsidRDefault="00087AF5" w:rsidP="006235D5">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4373" w:type="dxa"/>
            <w:gridSpan w:val="2"/>
            <w:vAlign w:val="center"/>
          </w:tcPr>
          <w:p w:rsidR="00087AF5" w:rsidRPr="00004CC4" w:rsidRDefault="00087AF5" w:rsidP="006235D5">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EF2481">
              <w:rPr>
                <w:rFonts w:ascii="GHEA Grapalat" w:hAnsi="GHEA Grapalat"/>
                <w:szCs w:val="20"/>
              </w:rPr>
              <w:t>6</w:t>
            </w:r>
            <w:r w:rsidRPr="00004CC4">
              <w:rPr>
                <w:rFonts w:ascii="GHEA Grapalat" w:hAnsi="GHEA Grapalat"/>
                <w:szCs w:val="20"/>
              </w:rPr>
              <w:t>г</w:t>
            </w:r>
          </w:p>
          <w:p w:rsidR="00087AF5" w:rsidRPr="00E9005B" w:rsidRDefault="00087AF5" w:rsidP="006235D5">
            <w:pPr>
              <w:widowControl w:val="0"/>
              <w:spacing w:after="120"/>
              <w:jc w:val="center"/>
              <w:rPr>
                <w:rFonts w:ascii="GHEA Grapalat" w:hAnsi="GHEA Grapalat"/>
                <w:szCs w:val="20"/>
              </w:rPr>
            </w:pPr>
          </w:p>
        </w:tc>
      </w:tr>
      <w:tr w:rsidR="00087AF5" w:rsidRPr="00576215" w:rsidTr="00087AF5">
        <w:trPr>
          <w:trHeight w:val="715"/>
          <w:jc w:val="center"/>
        </w:trPr>
        <w:tc>
          <w:tcPr>
            <w:tcW w:w="1547" w:type="dxa"/>
            <w:vAlign w:val="center"/>
          </w:tcPr>
          <w:p w:rsidR="00087AF5" w:rsidRPr="00C36823"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2074" w:type="dxa"/>
            <w:vAlign w:val="center"/>
          </w:tcPr>
          <w:p w:rsidR="00087AF5" w:rsidRPr="00087AF5" w:rsidRDefault="00087AF5" w:rsidP="00087AF5">
            <w:pPr>
              <w:rPr>
                <w:lang w:val="en-US"/>
              </w:rPr>
            </w:pPr>
            <w:r w:rsidRPr="00087AF5">
              <w:rPr>
                <w:rFonts w:ascii="GHEA Grapalat" w:hAnsi="GHEA Grapalat"/>
                <w:sz w:val="22"/>
              </w:rPr>
              <w:t xml:space="preserve">Светильник LED </w:t>
            </w:r>
            <w:r w:rsidRPr="00087AF5">
              <w:rPr>
                <w:rFonts w:ascii="GHEA Grapalat" w:hAnsi="GHEA Grapalat"/>
                <w:sz w:val="22"/>
                <w:lang w:val="en-US"/>
              </w:rPr>
              <w:t>5</w:t>
            </w:r>
            <w:r w:rsidRPr="00087AF5">
              <w:rPr>
                <w:rFonts w:ascii="GHEA Grapalat" w:hAnsi="GHEA Grapalat"/>
                <w:sz w:val="22"/>
              </w:rPr>
              <w:t>0Вт</w:t>
            </w:r>
            <w:r w:rsidRPr="00087AF5">
              <w:rPr>
                <w:rFonts w:ascii="GHEA Grapalat" w:hAnsi="GHEA Grapalat"/>
                <w:sz w:val="22"/>
                <w:lang w:val="en-US"/>
              </w:rPr>
              <w:t xml:space="preserve">  2200 кельвин</w:t>
            </w:r>
          </w:p>
        </w:tc>
        <w:tc>
          <w:tcPr>
            <w:tcW w:w="3217" w:type="dxa"/>
            <w:vAlign w:val="center"/>
          </w:tcPr>
          <w:p w:rsidR="00087AF5" w:rsidRPr="00E9005B" w:rsidRDefault="00087AF5" w:rsidP="00087AF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087AF5" w:rsidRPr="00576215" w:rsidRDefault="00087AF5" w:rsidP="00087AF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087AF5" w:rsidRPr="00576215" w:rsidTr="00087AF5">
        <w:trPr>
          <w:trHeight w:val="715"/>
          <w:jc w:val="center"/>
        </w:trPr>
        <w:tc>
          <w:tcPr>
            <w:tcW w:w="1547"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087AF5" w:rsidRDefault="00087AF5" w:rsidP="00087AF5">
            <w:pPr>
              <w:jc w:val="center"/>
              <w:rPr>
                <w:rFonts w:ascii="Arial Unicode" w:hAnsi="Arial Unicode" w:cs="Arial"/>
              </w:rPr>
            </w:pPr>
            <w:r>
              <w:rPr>
                <w:rFonts w:ascii="Arial Unicode" w:hAnsi="Arial Unicode" w:cs="Arial"/>
              </w:rPr>
              <w:t>31531730/1</w:t>
            </w:r>
          </w:p>
        </w:tc>
        <w:tc>
          <w:tcPr>
            <w:tcW w:w="2074" w:type="dxa"/>
            <w:vAlign w:val="center"/>
          </w:tcPr>
          <w:p w:rsidR="00087AF5" w:rsidRPr="00087AF5" w:rsidRDefault="00087AF5" w:rsidP="00087AF5">
            <w:pPr>
              <w:rPr>
                <w:rFonts w:ascii="GHEA Grapalat" w:hAnsi="GHEA Grapalat"/>
                <w:sz w:val="22"/>
              </w:rPr>
            </w:pPr>
            <w:r w:rsidRPr="00087AF5">
              <w:rPr>
                <w:rFonts w:ascii="GHEA Grapalat" w:hAnsi="GHEA Grapalat"/>
                <w:sz w:val="22"/>
              </w:rPr>
              <w:t xml:space="preserve">Светильник LED </w:t>
            </w:r>
            <w:r w:rsidRPr="00087AF5">
              <w:rPr>
                <w:rFonts w:ascii="GHEA Grapalat" w:hAnsi="GHEA Grapalat"/>
                <w:sz w:val="22"/>
                <w:lang w:val="en-US"/>
              </w:rPr>
              <w:t>5</w:t>
            </w:r>
            <w:r w:rsidRPr="00087AF5">
              <w:rPr>
                <w:rFonts w:ascii="GHEA Grapalat" w:hAnsi="GHEA Grapalat"/>
                <w:sz w:val="22"/>
              </w:rPr>
              <w:t>0Вт</w:t>
            </w:r>
            <w:r w:rsidRPr="00087AF5">
              <w:rPr>
                <w:rFonts w:ascii="GHEA Grapalat" w:hAnsi="GHEA Grapalat"/>
                <w:sz w:val="22"/>
                <w:lang w:val="en-US"/>
              </w:rPr>
              <w:t xml:space="preserve">  3000 кельвин</w:t>
            </w:r>
          </w:p>
        </w:tc>
        <w:tc>
          <w:tcPr>
            <w:tcW w:w="3217" w:type="dxa"/>
            <w:vAlign w:val="center"/>
          </w:tcPr>
          <w:p w:rsidR="00087AF5" w:rsidRPr="00E9005B" w:rsidRDefault="00087AF5" w:rsidP="00087AF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087AF5" w:rsidRPr="00576215" w:rsidRDefault="00087AF5" w:rsidP="00087AF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087AF5" w:rsidRPr="00576215" w:rsidTr="00087AF5">
        <w:trPr>
          <w:trHeight w:val="715"/>
          <w:jc w:val="center"/>
        </w:trPr>
        <w:tc>
          <w:tcPr>
            <w:tcW w:w="1547"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2074" w:type="dxa"/>
            <w:vAlign w:val="center"/>
          </w:tcPr>
          <w:p w:rsidR="00087AF5" w:rsidRPr="00087AF5" w:rsidRDefault="00087AF5" w:rsidP="00087AF5">
            <w:pPr>
              <w:rPr>
                <w:lang w:val="en-US"/>
              </w:rPr>
            </w:pPr>
            <w:r w:rsidRPr="00087AF5">
              <w:rPr>
                <w:rFonts w:ascii="GHEA Grapalat" w:hAnsi="GHEA Grapalat"/>
                <w:sz w:val="22"/>
              </w:rPr>
              <w:t>Светильник LED 100Вт</w:t>
            </w:r>
            <w:r w:rsidRPr="00087AF5">
              <w:rPr>
                <w:rFonts w:ascii="GHEA Grapalat" w:hAnsi="GHEA Grapalat"/>
                <w:sz w:val="22"/>
                <w:lang w:val="en-US"/>
              </w:rPr>
              <w:t xml:space="preserve"> 3000 кельвин</w:t>
            </w:r>
          </w:p>
        </w:tc>
        <w:tc>
          <w:tcPr>
            <w:tcW w:w="3217" w:type="dxa"/>
            <w:vAlign w:val="center"/>
          </w:tcPr>
          <w:p w:rsidR="00087AF5" w:rsidRPr="00E9005B" w:rsidRDefault="00087AF5" w:rsidP="00087AF5">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087AF5" w:rsidRPr="00576215" w:rsidRDefault="00087AF5" w:rsidP="00087AF5">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087AF5" w:rsidRPr="00576215" w:rsidTr="00087AF5">
        <w:trPr>
          <w:trHeight w:val="715"/>
          <w:jc w:val="center"/>
        </w:trPr>
        <w:tc>
          <w:tcPr>
            <w:tcW w:w="1547" w:type="dxa"/>
            <w:vAlign w:val="center"/>
          </w:tcPr>
          <w:p w:rsidR="00087AF5" w:rsidRDefault="00087AF5" w:rsidP="00087AF5">
            <w:pPr>
              <w:widowControl w:val="0"/>
              <w:spacing w:after="120"/>
              <w:jc w:val="center"/>
              <w:rPr>
                <w:rFonts w:ascii="GHEA Grapalat" w:hAnsi="GHEA Grapalat"/>
                <w:sz w:val="16"/>
                <w:szCs w:val="20"/>
                <w:lang w:val="en-US"/>
              </w:rPr>
            </w:pPr>
            <w:r>
              <w:rPr>
                <w:rFonts w:ascii="GHEA Grapalat" w:hAnsi="GHEA Grapalat"/>
                <w:sz w:val="16"/>
                <w:szCs w:val="20"/>
                <w:lang w:val="en-US"/>
              </w:rPr>
              <w:t>4</w:t>
            </w:r>
          </w:p>
        </w:tc>
        <w:tc>
          <w:tcPr>
            <w:tcW w:w="2172" w:type="dxa"/>
            <w:vAlign w:val="center"/>
          </w:tcPr>
          <w:p w:rsidR="00087AF5" w:rsidRDefault="00087AF5" w:rsidP="00087AF5">
            <w:pPr>
              <w:jc w:val="center"/>
              <w:rPr>
                <w:rFonts w:ascii="Arial Unicode" w:hAnsi="Arial Unicode" w:cs="Arial"/>
              </w:rPr>
            </w:pPr>
            <w:r>
              <w:rPr>
                <w:rFonts w:ascii="Arial Unicode" w:hAnsi="Arial Unicode" w:cs="Arial"/>
              </w:rPr>
              <w:t>31531730</w:t>
            </w:r>
          </w:p>
        </w:tc>
        <w:tc>
          <w:tcPr>
            <w:tcW w:w="2074" w:type="dxa"/>
            <w:vAlign w:val="center"/>
          </w:tcPr>
          <w:p w:rsidR="00087AF5" w:rsidRPr="00087AF5" w:rsidRDefault="00087AF5" w:rsidP="00087AF5">
            <w:pPr>
              <w:rPr>
                <w:lang w:val="en-US"/>
              </w:rPr>
            </w:pPr>
            <w:r w:rsidRPr="00087AF5">
              <w:rPr>
                <w:rFonts w:ascii="GHEA Grapalat" w:hAnsi="GHEA Grapalat"/>
                <w:sz w:val="22"/>
              </w:rPr>
              <w:t>Светильник LED 150Вт</w:t>
            </w:r>
            <w:r w:rsidRPr="00087AF5">
              <w:rPr>
                <w:rFonts w:ascii="GHEA Grapalat" w:hAnsi="GHEA Grapalat"/>
                <w:sz w:val="22"/>
                <w:lang w:val="en-US"/>
              </w:rPr>
              <w:t xml:space="preserve"> 3000 кельвин</w:t>
            </w:r>
          </w:p>
        </w:tc>
        <w:tc>
          <w:tcPr>
            <w:tcW w:w="3217" w:type="dxa"/>
            <w:vAlign w:val="center"/>
          </w:tcPr>
          <w:p w:rsidR="00087AF5" w:rsidRDefault="00087AF5" w:rsidP="00087AF5">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087AF5" w:rsidRDefault="00087AF5" w:rsidP="00087AF5">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087AF5" w:rsidRPr="00576215" w:rsidTr="006235D5">
        <w:trPr>
          <w:trHeight w:val="487"/>
          <w:jc w:val="center"/>
        </w:trPr>
        <w:tc>
          <w:tcPr>
            <w:tcW w:w="9010" w:type="dxa"/>
            <w:gridSpan w:val="4"/>
            <w:vAlign w:val="center"/>
          </w:tcPr>
          <w:p w:rsidR="00087AF5" w:rsidRDefault="00087AF5" w:rsidP="006235D5">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087AF5" w:rsidRDefault="00087AF5" w:rsidP="006235D5">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087AF5" w:rsidRDefault="00087AF5" w:rsidP="00087AF5">
      <w:pPr>
        <w:pStyle w:val="FootnoteText"/>
        <w:widowControl w:val="0"/>
        <w:jc w:val="both"/>
        <w:rPr>
          <w:rFonts w:ascii="GHEA Grapalat" w:hAnsi="GHEA Grapalat"/>
          <w:i/>
          <w:lang w:val="en-US"/>
        </w:rPr>
      </w:pPr>
    </w:p>
    <w:p w:rsidR="00087AF5" w:rsidRPr="008842CE" w:rsidRDefault="00087AF5" w:rsidP="00087AF5">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087AF5" w:rsidRPr="008842CE" w:rsidRDefault="00087AF5" w:rsidP="00087AF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087AF5" w:rsidRPr="00233514" w:rsidRDefault="00087AF5" w:rsidP="00087AF5">
      <w:pPr>
        <w:pStyle w:val="FootnoteText"/>
        <w:widowControl w:val="0"/>
        <w:jc w:val="both"/>
        <w:rPr>
          <w:rFonts w:ascii="GHEA Grapalat" w:hAnsi="GHEA Grapalat"/>
          <w:i/>
        </w:rPr>
      </w:pPr>
    </w:p>
    <w:p w:rsidR="00087AF5" w:rsidRPr="00B138F3" w:rsidRDefault="00087AF5" w:rsidP="00087AF5">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87AF5" w:rsidRPr="00B138F3" w:rsidTr="006235D5">
        <w:trPr>
          <w:jc w:val="center"/>
        </w:trPr>
        <w:tc>
          <w:tcPr>
            <w:tcW w:w="4536" w:type="dxa"/>
          </w:tcPr>
          <w:p w:rsidR="00087AF5" w:rsidRPr="00B138F3" w:rsidRDefault="00087AF5" w:rsidP="006235D5">
            <w:pPr>
              <w:widowControl w:val="0"/>
              <w:spacing w:after="160"/>
              <w:jc w:val="center"/>
              <w:rPr>
                <w:rFonts w:ascii="GHEA Grapalat" w:hAnsi="GHEA Grapalat" w:cs="Sylfaen"/>
                <w:b/>
                <w:bCs/>
              </w:rPr>
            </w:pPr>
            <w:r w:rsidRPr="00B138F3">
              <w:rPr>
                <w:rFonts w:ascii="GHEA Grapalat" w:hAnsi="GHEA Grapalat"/>
                <w:b/>
              </w:rPr>
              <w:lastRenderedPageBreak/>
              <w:t>ПОКУПАТЕЛЬ</w:t>
            </w:r>
          </w:p>
          <w:p w:rsidR="00087AF5" w:rsidRPr="00B138F3" w:rsidRDefault="00087AF5" w:rsidP="006235D5">
            <w:pPr>
              <w:widowControl w:val="0"/>
              <w:jc w:val="center"/>
              <w:rPr>
                <w:rFonts w:ascii="GHEA Grapalat" w:hAnsi="GHEA Grapalat"/>
                <w:lang w:val="en-US"/>
              </w:rPr>
            </w:pPr>
            <w:r w:rsidRPr="00B138F3">
              <w:rPr>
                <w:rFonts w:ascii="GHEA Grapalat" w:hAnsi="GHEA Grapalat"/>
                <w:lang w:val="en-US"/>
              </w:rPr>
              <w:t>______________________</w:t>
            </w:r>
          </w:p>
          <w:p w:rsidR="00087AF5" w:rsidRPr="00B138F3" w:rsidRDefault="00087AF5" w:rsidP="006235D5">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087AF5" w:rsidRPr="00B138F3" w:rsidRDefault="00087AF5" w:rsidP="006235D5">
            <w:pPr>
              <w:widowControl w:val="0"/>
              <w:spacing w:after="160"/>
              <w:jc w:val="center"/>
              <w:rPr>
                <w:rFonts w:ascii="GHEA Grapalat" w:hAnsi="GHEA Grapalat"/>
              </w:rPr>
            </w:pPr>
          </w:p>
        </w:tc>
        <w:tc>
          <w:tcPr>
            <w:tcW w:w="4343" w:type="dxa"/>
          </w:tcPr>
          <w:p w:rsidR="00087AF5" w:rsidRPr="00B138F3" w:rsidRDefault="00087AF5" w:rsidP="006235D5">
            <w:pPr>
              <w:widowControl w:val="0"/>
              <w:spacing w:after="160"/>
              <w:jc w:val="center"/>
              <w:rPr>
                <w:rFonts w:ascii="GHEA Grapalat" w:hAnsi="GHEA Grapalat" w:cs="Sylfaen"/>
                <w:b/>
                <w:bCs/>
              </w:rPr>
            </w:pPr>
            <w:r w:rsidRPr="00B138F3">
              <w:rPr>
                <w:rFonts w:ascii="GHEA Grapalat" w:hAnsi="GHEA Grapalat"/>
                <w:b/>
              </w:rPr>
              <w:t>ПРОДАВЕЦ</w:t>
            </w:r>
          </w:p>
          <w:p w:rsidR="00087AF5" w:rsidRPr="00B138F3" w:rsidRDefault="00087AF5" w:rsidP="006235D5">
            <w:pPr>
              <w:widowControl w:val="0"/>
              <w:jc w:val="center"/>
              <w:rPr>
                <w:rFonts w:ascii="GHEA Grapalat" w:hAnsi="GHEA Grapalat"/>
                <w:lang w:val="en-US"/>
              </w:rPr>
            </w:pPr>
            <w:r w:rsidRPr="00B138F3">
              <w:rPr>
                <w:rFonts w:ascii="GHEA Grapalat" w:hAnsi="GHEA Grapalat"/>
                <w:lang w:val="en-US"/>
              </w:rPr>
              <w:t>______________________</w:t>
            </w:r>
          </w:p>
          <w:p w:rsidR="00087AF5" w:rsidRPr="00B138F3" w:rsidRDefault="00087AF5" w:rsidP="006235D5">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87AF5" w:rsidRDefault="00087AF5"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EF2481">
        <w:rPr>
          <w:rFonts w:ascii="GHEA Grapalat" w:hAnsi="GHEA Grapalat"/>
          <w:b/>
        </w:rPr>
        <w:t>6</w:t>
      </w:r>
      <w:r w:rsidRPr="00077CEB">
        <w:rPr>
          <w:rFonts w:ascii="GHEA Grapalat" w:hAnsi="GHEA Grapalat"/>
          <w:b/>
        </w:rPr>
        <w:t>/</w:t>
      </w:r>
      <w:r w:rsidRPr="00EF2481">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EF2481">
        <w:rPr>
          <w:rFonts w:ascii="GHEA Grapalat" w:hAnsi="GHEA Grapalat"/>
          <w:b/>
        </w:rPr>
        <w:t>6</w:t>
      </w:r>
      <w:r w:rsidRPr="00077CEB">
        <w:rPr>
          <w:rFonts w:ascii="GHEA Grapalat" w:hAnsi="GHEA Grapalat"/>
          <w:b/>
        </w:rPr>
        <w:t>/</w:t>
      </w:r>
      <w:r w:rsidRPr="00EF2481">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t>П</w:t>
      </w:r>
      <w:r w:rsidR="00AA0F9A" w:rsidRPr="00BA20A0">
        <w:rPr>
          <w:rFonts w:ascii="GHEA Grapalat" w:hAnsi="GHEA Grapalat"/>
          <w:i/>
        </w:rPr>
        <w:t>иложение № 4</w:t>
      </w:r>
    </w:p>
    <w:p w:rsidR="00087AF5" w:rsidRPr="00AA5BD2" w:rsidRDefault="00087AF5" w:rsidP="00087AF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EF2481">
        <w:rPr>
          <w:rFonts w:ascii="GHEA Grapalat" w:hAnsi="GHEA Grapalat"/>
          <w:b/>
        </w:rPr>
        <w:t>6</w:t>
      </w:r>
      <w:r w:rsidRPr="00077CEB">
        <w:rPr>
          <w:rFonts w:ascii="GHEA Grapalat" w:hAnsi="GHEA Grapalat"/>
          <w:b/>
        </w:rPr>
        <w:t>/</w:t>
      </w:r>
      <w:r w:rsidRPr="00EF2481">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EF2481">
        <w:rPr>
          <w:rFonts w:ascii="GHEA Grapalat" w:hAnsi="GHEA Grapalat"/>
          <w:i/>
        </w:rPr>
        <w:t>6</w:t>
      </w:r>
      <w:r w:rsidRPr="00F63B41">
        <w:rPr>
          <w:rFonts w:ascii="GHEA Grapalat" w:hAnsi="GHEA Grapalat"/>
          <w:i/>
        </w:rPr>
        <w:t xml:space="preserve">    </w:t>
      </w:r>
      <w:r w:rsidRPr="00AA5BD2">
        <w:rPr>
          <w:rFonts w:ascii="GHEA Grapalat" w:hAnsi="GHEA Grapalat"/>
          <w:i/>
        </w:rPr>
        <w:t>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21"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BBE" w:rsidRDefault="00795BBE">
      <w:r>
        <w:separator/>
      </w:r>
    </w:p>
  </w:endnote>
  <w:endnote w:type="continuationSeparator" w:id="0">
    <w:p w:rsidR="00795BBE" w:rsidRDefault="0079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B97F66" w:rsidRPr="00C861E9" w:rsidRDefault="00B97F6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F2481">
          <w:rPr>
            <w:rFonts w:ascii="GHEA Grapalat" w:hAnsi="GHEA Grapalat"/>
            <w:noProof/>
            <w:sz w:val="24"/>
            <w:szCs w:val="24"/>
          </w:rPr>
          <w:t>78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BBE" w:rsidRDefault="00795BBE">
      <w:r>
        <w:separator/>
      </w:r>
    </w:p>
  </w:footnote>
  <w:footnote w:type="continuationSeparator" w:id="0">
    <w:p w:rsidR="00795BBE" w:rsidRDefault="00795BBE">
      <w:r>
        <w:continuationSeparator/>
      </w:r>
    </w:p>
  </w:footnote>
  <w:footnote w:id="1">
    <w:p w:rsidR="00B97F66" w:rsidRPr="00541313" w:rsidRDefault="00B97F6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97F66" w:rsidRPr="00DB4FE3" w:rsidRDefault="00B97F66"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B97F66" w:rsidRPr="00DB4FE3" w:rsidRDefault="00B97F66"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B97F66" w:rsidRDefault="00B97F66"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B97F66" w:rsidRPr="00D3436F" w:rsidRDefault="00B97F66"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97F66" w:rsidRPr="008842CE" w:rsidRDefault="00B97F66" w:rsidP="001831C4">
      <w:pPr>
        <w:pStyle w:val="FootnoteText"/>
        <w:widowControl w:val="0"/>
        <w:jc w:val="both"/>
        <w:rPr>
          <w:rFonts w:ascii="GHEA Grapalat" w:hAnsi="GHEA Grapalat"/>
          <w:lang w:val="af-ZA"/>
        </w:rPr>
      </w:pPr>
    </w:p>
    <w:p w:rsidR="00B97F66" w:rsidRPr="008842CE" w:rsidRDefault="00B97F66" w:rsidP="008842CE">
      <w:pPr>
        <w:pStyle w:val="FootnoteText"/>
        <w:widowControl w:val="0"/>
        <w:jc w:val="both"/>
        <w:rPr>
          <w:rFonts w:ascii="GHEA Grapalat" w:hAnsi="GHEA Grapalat"/>
          <w:lang w:val="af-ZA"/>
        </w:rPr>
      </w:pPr>
    </w:p>
  </w:footnote>
  <w:footnote w:id="2">
    <w:p w:rsidR="00B97F66" w:rsidRPr="00CD6B60" w:rsidRDefault="00B97F6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97F66" w:rsidRPr="00CD6B60" w:rsidRDefault="00B97F6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97F66" w:rsidRPr="00CD6B60" w:rsidRDefault="00B97F6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97F66" w:rsidRPr="00CD6B60" w:rsidRDefault="00B97F6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B97F66" w:rsidRPr="00CA2B01" w:rsidRDefault="00B97F6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97F66" w:rsidRPr="00CA2B01" w:rsidRDefault="00B97F6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97F66" w:rsidRPr="00CA2B01" w:rsidRDefault="00B97F6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B97F66" w:rsidRPr="005D5092" w:rsidRDefault="00B97F66"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97F66" w:rsidRPr="0034222E" w:rsidDel="00932115" w:rsidRDefault="00B97F6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rsidR="00B97F66" w:rsidRPr="00D3436F" w:rsidRDefault="00B97F66"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97F66" w:rsidRPr="000811C1" w:rsidRDefault="00B97F66">
      <w:pPr>
        <w:pStyle w:val="FootnoteText"/>
        <w:rPr>
          <w:rFonts w:asciiTheme="minorHAnsi" w:hAnsiTheme="minorHAnsi"/>
        </w:rPr>
      </w:pPr>
    </w:p>
  </w:footnote>
  <w:footnote w:id="6">
    <w:p w:rsidR="00B97F66" w:rsidRDefault="00B97F66"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97F66" w:rsidRDefault="00B97F66"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B97F66" w:rsidRPr="00EE76ED" w:rsidRDefault="00B97F66"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B97F66" w:rsidRPr="002C2499" w:rsidRDefault="00B97F66" w:rsidP="00AA4D5E">
      <w:pPr>
        <w:pStyle w:val="FootnoteText"/>
        <w:jc w:val="both"/>
      </w:pPr>
    </w:p>
    <w:p w:rsidR="00B97F66" w:rsidRPr="000811C1" w:rsidRDefault="00B97F66">
      <w:pPr>
        <w:pStyle w:val="FootnoteText"/>
        <w:rPr>
          <w:rFonts w:asciiTheme="minorHAnsi" w:hAnsiTheme="minorHAnsi"/>
        </w:rPr>
      </w:pPr>
    </w:p>
  </w:footnote>
  <w:footnote w:id="7">
    <w:p w:rsidR="00B97F66" w:rsidRPr="00FE2AA4" w:rsidRDefault="00B97F6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B97F66" w:rsidRPr="008842CE" w:rsidRDefault="00B97F6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97F66" w:rsidRPr="000811C1" w:rsidRDefault="00B97F66">
      <w:pPr>
        <w:pStyle w:val="FootnoteText"/>
        <w:rPr>
          <w:lang w:val="af-ZA"/>
        </w:rPr>
      </w:pPr>
    </w:p>
  </w:footnote>
  <w:footnote w:id="9">
    <w:p w:rsidR="00B97F66" w:rsidRDefault="00B97F66" w:rsidP="00636142">
      <w:pPr>
        <w:pStyle w:val="FootnoteText"/>
        <w:jc w:val="both"/>
        <w:rPr>
          <w:rFonts w:ascii="GHEA Grapalat" w:hAnsi="GHEA Grapalat"/>
          <w:i/>
          <w:lang w:val="hy-AM"/>
        </w:rPr>
      </w:pPr>
    </w:p>
    <w:p w:rsidR="00B97F66" w:rsidRPr="002227A9" w:rsidRDefault="00B97F66"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97F66" w:rsidRPr="00636142" w:rsidRDefault="00B97F66"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97F66" w:rsidRPr="0092041F" w:rsidRDefault="00B97F66"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97F66" w:rsidRPr="0092041F" w:rsidRDefault="00B97F66" w:rsidP="00C67FAB">
      <w:pPr>
        <w:pStyle w:val="FootnoteText"/>
        <w:jc w:val="both"/>
        <w:rPr>
          <w:rFonts w:ascii="GHEA Grapalat" w:hAnsi="GHEA Grapalat"/>
          <w:i/>
        </w:rPr>
      </w:pPr>
    </w:p>
  </w:footnote>
  <w:footnote w:id="10">
    <w:p w:rsidR="00B97F66" w:rsidRPr="004A4643" w:rsidRDefault="00B97F66"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B97F66" w:rsidRPr="008E4439" w:rsidRDefault="00B97F66"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97F66" w:rsidRPr="000811C1" w:rsidRDefault="00B97F66" w:rsidP="0027573B">
      <w:pPr>
        <w:pStyle w:val="FootnoteText"/>
        <w:rPr>
          <w:rFonts w:ascii="Sylfaen" w:hAnsi="Sylfaen"/>
          <w:sz w:val="18"/>
          <w:szCs w:val="18"/>
        </w:rPr>
      </w:pPr>
    </w:p>
  </w:footnote>
  <w:footnote w:id="12">
    <w:p w:rsidR="00B97F66" w:rsidRPr="00A31673" w:rsidRDefault="00B97F6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B97F66" w:rsidRPr="00DE7706" w:rsidRDefault="00B97F6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B97F66" w:rsidRPr="008416BA" w:rsidRDefault="00B97F66"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97F66" w:rsidRDefault="00B97F66" w:rsidP="006B3E56">
      <w:pPr>
        <w:jc w:val="both"/>
      </w:pPr>
    </w:p>
    <w:p w:rsidR="00B97F66" w:rsidRPr="008B70EB" w:rsidRDefault="00B97F66"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97F66" w:rsidRPr="008B70EB" w:rsidRDefault="00B97F66"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97F66" w:rsidRPr="008B70EB" w:rsidRDefault="00B97F6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97F66" w:rsidRDefault="00B97F66" w:rsidP="00637230">
      <w:pPr>
        <w:jc w:val="both"/>
        <w:rPr>
          <w:rFonts w:asciiTheme="minorHAnsi" w:hAnsiTheme="minorHAnsi"/>
          <w:lang w:val="af-ZA"/>
        </w:rPr>
      </w:pPr>
    </w:p>
  </w:footnote>
  <w:footnote w:id="15">
    <w:p w:rsidR="00B97F66" w:rsidRPr="00D3436F" w:rsidRDefault="00B97F6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97F66" w:rsidRPr="00D3436F" w:rsidRDefault="00B97F66">
      <w:pPr>
        <w:pStyle w:val="FootnoteText"/>
        <w:rPr>
          <w:lang w:val="es-ES"/>
        </w:rPr>
      </w:pPr>
    </w:p>
  </w:footnote>
  <w:footnote w:id="16">
    <w:p w:rsidR="00B97F66" w:rsidRPr="008842CE" w:rsidRDefault="00B97F66" w:rsidP="003D2FE2">
      <w:pPr>
        <w:pStyle w:val="FootnoteText"/>
        <w:jc w:val="both"/>
      </w:pPr>
    </w:p>
  </w:footnote>
  <w:footnote w:id="17">
    <w:p w:rsidR="00B97F66" w:rsidRPr="008842CE" w:rsidRDefault="00B97F66" w:rsidP="000A214C">
      <w:pPr>
        <w:pStyle w:val="FootnoteText"/>
        <w:jc w:val="both"/>
      </w:pPr>
    </w:p>
  </w:footnote>
  <w:footnote w:id="18">
    <w:p w:rsidR="001A31F0" w:rsidRPr="00D3436F" w:rsidRDefault="001A31F0" w:rsidP="001A31F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1A31F0" w:rsidRPr="008842CE" w:rsidRDefault="001A31F0" w:rsidP="001A31F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A31F0" w:rsidRPr="00E85250" w:rsidRDefault="001A31F0" w:rsidP="001A31F0">
      <w:pPr>
        <w:widowControl w:val="0"/>
        <w:spacing w:after="160" w:line="360" w:lineRule="auto"/>
        <w:ind w:firstLine="709"/>
        <w:jc w:val="both"/>
        <w:rPr>
          <w:rFonts w:ascii="GHEA Grapalat" w:hAnsi="GHEA Grapalat"/>
          <w:lang w:val="hy-AM"/>
        </w:rPr>
      </w:pPr>
    </w:p>
    <w:p w:rsidR="001A31F0" w:rsidRPr="00D3436F" w:rsidRDefault="001A31F0" w:rsidP="001A31F0">
      <w:pPr>
        <w:pStyle w:val="FootnoteText"/>
        <w:rPr>
          <w:lang w:val="hy-AM"/>
        </w:rPr>
      </w:pPr>
    </w:p>
  </w:footnote>
  <w:footnote w:id="20">
    <w:p w:rsidR="001A31F0" w:rsidRPr="00402BC3" w:rsidRDefault="001A31F0" w:rsidP="001A31F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A31F0" w:rsidRPr="00552088" w:rsidRDefault="001A31F0" w:rsidP="001A31F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A31F0" w:rsidRPr="00D3436F" w:rsidRDefault="001A31F0" w:rsidP="001A31F0">
      <w:pPr>
        <w:pStyle w:val="FootnoteText"/>
        <w:rPr>
          <w:lang w:val="hy-AM"/>
        </w:rPr>
      </w:pPr>
    </w:p>
  </w:footnote>
  <w:footnote w:id="21">
    <w:p w:rsidR="00B97F66" w:rsidRPr="00D3436F" w:rsidRDefault="00B97F6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B97F66" w:rsidRPr="008842CE" w:rsidRDefault="00B97F6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97F66" w:rsidRPr="00D3436F" w:rsidRDefault="00B97F66">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C64CFF"/>
    <w:multiLevelType w:val="hybridMultilevel"/>
    <w:tmpl w:val="2CB8DD0A"/>
    <w:lvl w:ilvl="0" w:tplc="6F661AF0">
      <w:start w:val="1"/>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1"/>
  </w:num>
  <w:num w:numId="3">
    <w:abstractNumId w:val="21"/>
  </w:num>
  <w:num w:numId="4">
    <w:abstractNumId w:val="17"/>
  </w:num>
  <w:num w:numId="5">
    <w:abstractNumId w:val="26"/>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30"/>
  </w:num>
  <w:num w:numId="13">
    <w:abstractNumId w:val="28"/>
  </w:num>
  <w:num w:numId="14">
    <w:abstractNumId w:val="14"/>
  </w:num>
  <w:num w:numId="15">
    <w:abstractNumId w:val="29"/>
  </w:num>
  <w:num w:numId="16">
    <w:abstractNumId w:val="16"/>
  </w:num>
  <w:num w:numId="17">
    <w:abstractNumId w:val="7"/>
  </w:num>
  <w:num w:numId="18">
    <w:abstractNumId w:val="1"/>
  </w:num>
  <w:num w:numId="19">
    <w:abstractNumId w:val="18"/>
  </w:num>
  <w:num w:numId="20">
    <w:abstractNumId w:val="1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8"/>
  </w:num>
  <w:num w:numId="24">
    <w:abstractNumId w:val="20"/>
  </w:num>
  <w:num w:numId="25">
    <w:abstractNumId w:val="12"/>
  </w:num>
  <w:num w:numId="26">
    <w:abstractNumId w:val="4"/>
  </w:num>
  <w:num w:numId="27">
    <w:abstractNumId w:val="3"/>
  </w:num>
  <w:num w:numId="28">
    <w:abstractNumId w:val="0"/>
  </w:num>
  <w:num w:numId="29">
    <w:abstractNumId w:val="10"/>
  </w:num>
  <w:num w:numId="30">
    <w:abstractNumId w:val="27"/>
  </w:num>
  <w:num w:numId="31">
    <w:abstractNumId w:val="24"/>
  </w:num>
  <w:num w:numId="32">
    <w:abstractNumId w:val="25"/>
  </w:num>
  <w:num w:numId="33">
    <w:abstractNumId w:val="15"/>
  </w:num>
  <w:num w:numId="34">
    <w:abstractNumId w:val="2"/>
  </w:num>
  <w:num w:numId="35">
    <w:abstractNumId w:val="1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6ADE"/>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6FF2"/>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AF5"/>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1BAA"/>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349"/>
    <w:rsid w:val="00122FC9"/>
    <w:rsid w:val="00123294"/>
    <w:rsid w:val="001235E7"/>
    <w:rsid w:val="00123F5E"/>
    <w:rsid w:val="00124461"/>
    <w:rsid w:val="00125AA6"/>
    <w:rsid w:val="00126D48"/>
    <w:rsid w:val="001276C9"/>
    <w:rsid w:val="00130202"/>
    <w:rsid w:val="001305C6"/>
    <w:rsid w:val="00130A69"/>
    <w:rsid w:val="00130B5E"/>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9B"/>
    <w:rsid w:val="00160BB4"/>
    <w:rsid w:val="00161428"/>
    <w:rsid w:val="00161B32"/>
    <w:rsid w:val="0016213E"/>
    <w:rsid w:val="00163324"/>
    <w:rsid w:val="001647D2"/>
    <w:rsid w:val="001649C8"/>
    <w:rsid w:val="00164BBC"/>
    <w:rsid w:val="0016519F"/>
    <w:rsid w:val="00165A12"/>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1F0"/>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653F"/>
    <w:rsid w:val="002E727E"/>
    <w:rsid w:val="002E7EE1"/>
    <w:rsid w:val="002F0989"/>
    <w:rsid w:val="002F0DCF"/>
    <w:rsid w:val="002F15D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4C84"/>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52A"/>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4C8F"/>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6FE"/>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E53"/>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380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484"/>
    <w:rsid w:val="004F0CAA"/>
    <w:rsid w:val="004F2130"/>
    <w:rsid w:val="004F23CF"/>
    <w:rsid w:val="004F2639"/>
    <w:rsid w:val="004F2DEC"/>
    <w:rsid w:val="004F2E2A"/>
    <w:rsid w:val="004F2F45"/>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E00"/>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1FBA"/>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B7257"/>
    <w:rsid w:val="006C08B6"/>
    <w:rsid w:val="006C1293"/>
    <w:rsid w:val="006C12EC"/>
    <w:rsid w:val="006C15CD"/>
    <w:rsid w:val="006C1D25"/>
    <w:rsid w:val="006C229E"/>
    <w:rsid w:val="006C2A55"/>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D7976"/>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5EC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5BBE"/>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52D"/>
    <w:rsid w:val="007E5F1D"/>
    <w:rsid w:val="007E6804"/>
    <w:rsid w:val="007E6E01"/>
    <w:rsid w:val="007E7A6B"/>
    <w:rsid w:val="007F12DE"/>
    <w:rsid w:val="007F1314"/>
    <w:rsid w:val="007F1DB7"/>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177"/>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EBA"/>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1EBE"/>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448"/>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CD0"/>
    <w:rsid w:val="009C1D0F"/>
    <w:rsid w:val="009C3A21"/>
    <w:rsid w:val="009C3B73"/>
    <w:rsid w:val="009C3EC5"/>
    <w:rsid w:val="009C4A72"/>
    <w:rsid w:val="009C55BB"/>
    <w:rsid w:val="009C5A1D"/>
    <w:rsid w:val="009C6103"/>
    <w:rsid w:val="009C7913"/>
    <w:rsid w:val="009D032A"/>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BF8"/>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CC1"/>
    <w:rsid w:val="009F1FF7"/>
    <w:rsid w:val="009F2C5D"/>
    <w:rsid w:val="009F30E4"/>
    <w:rsid w:val="009F337A"/>
    <w:rsid w:val="009F3A8B"/>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A4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E7901"/>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9FD"/>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97F66"/>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CA6"/>
    <w:rsid w:val="00C257D6"/>
    <w:rsid w:val="00C25F58"/>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5C4"/>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257"/>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2C2"/>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0C08"/>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B84"/>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325"/>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0BF"/>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81"/>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5EB"/>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CCB"/>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narine.abrahamyan@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AD087-35CF-4F3D-A1FD-5EB58508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103</Pages>
  <Words>24380</Words>
  <Characters>138969</Characters>
  <Application>Microsoft Office Word</Application>
  <DocSecurity>0</DocSecurity>
  <Lines>1158</Lines>
  <Paragraphs>326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163023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1360</cp:revision>
  <cp:lastPrinted>2018-02-16T07:12:00Z</cp:lastPrinted>
  <dcterms:created xsi:type="dcterms:W3CDTF">2019-10-28T07:04:00Z</dcterms:created>
  <dcterms:modified xsi:type="dcterms:W3CDTF">2026-02-27T05:25:00Z</dcterms:modified>
</cp:coreProperties>
</file>